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B37652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B37652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t xml:space="preserve">Anlage </w:t>
            </w:r>
            <w:r w:rsidR="006917BC" w:rsidRPr="00B37652">
              <w:rPr>
                <w:rFonts w:cs="Arial"/>
                <w:b/>
              </w:rPr>
              <w:t>1</w:t>
            </w:r>
            <w:r w:rsidRPr="00B37652">
              <w:rPr>
                <w:rFonts w:cs="Arial"/>
                <w:b/>
              </w:rPr>
              <w:t xml:space="preserve"> zum Vertrag</w:t>
            </w:r>
          </w:p>
          <w:p w:rsidR="00731E02" w:rsidRPr="00B37652" w:rsidRDefault="00731E02" w:rsidP="008A1D38">
            <w:pPr>
              <w:spacing w:line="360" w:lineRule="auto"/>
              <w:jc w:val="center"/>
              <w:rPr>
                <w:rFonts w:cs="Arial"/>
              </w:rPr>
            </w:pPr>
            <w:r w:rsidRPr="00B37652">
              <w:rPr>
                <w:rFonts w:cs="Arial"/>
                <w:b/>
              </w:rPr>
              <w:t xml:space="preserve">nach </w:t>
            </w:r>
            <w:r w:rsidR="008A1D38" w:rsidRPr="00B37652">
              <w:rPr>
                <w:rFonts w:cs="Arial"/>
                <w:b/>
              </w:rPr>
              <w:t>DE</w:t>
            </w:r>
            <w:r w:rsidRPr="00B37652">
              <w:rPr>
                <w:rFonts w:cs="Arial"/>
                <w:b/>
              </w:rPr>
              <w:t xml:space="preserve">-UZ </w:t>
            </w:r>
            <w:r w:rsidR="007842D0" w:rsidRPr="00B37652">
              <w:rPr>
                <w:rFonts w:cs="Arial"/>
                <w:b/>
              </w:rPr>
              <w:t>14b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B37652" w:rsidRDefault="00731E02" w:rsidP="0076668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t>Bitte verwenden Sie</w:t>
            </w:r>
          </w:p>
          <w:p w:rsidR="00731E02" w:rsidRPr="00B37652" w:rsidRDefault="00731E02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cs="Arial"/>
              </w:rPr>
            </w:pPr>
            <w:r w:rsidRPr="00B37652">
              <w:rPr>
                <w:rFonts w:cs="Arial"/>
                <w:b/>
              </w:rPr>
              <w:t>nur dieses Formular!</w:t>
            </w:r>
          </w:p>
        </w:tc>
      </w:tr>
    </w:tbl>
    <w:p w:rsidR="00731E02" w:rsidRPr="00B37652" w:rsidRDefault="00731E02" w:rsidP="00731E02">
      <w:pPr>
        <w:tabs>
          <w:tab w:val="left" w:pos="5670"/>
        </w:tabs>
        <w:rPr>
          <w:rFonts w:cs="Arial"/>
        </w:rPr>
      </w:pPr>
    </w:p>
    <w:p w:rsidR="00A238F1" w:rsidRPr="00B37652" w:rsidRDefault="00A238F1" w:rsidP="00731E02">
      <w:pPr>
        <w:tabs>
          <w:tab w:val="left" w:pos="5670"/>
        </w:tabs>
        <w:rPr>
          <w:rFonts w:cs="Arial"/>
        </w:rPr>
      </w:pPr>
    </w:p>
    <w:p w:rsidR="00731E02" w:rsidRPr="00A805A2" w:rsidRDefault="00731E02" w:rsidP="00731E02">
      <w:pPr>
        <w:tabs>
          <w:tab w:val="left" w:pos="5670"/>
        </w:tabs>
        <w:rPr>
          <w:rFonts w:cs="Arial"/>
          <w:b/>
        </w:rPr>
      </w:pPr>
      <w:r w:rsidRPr="00A805A2">
        <w:rPr>
          <w:rFonts w:cs="Arial"/>
          <w:b/>
        </w:rPr>
        <w:t>Umweltzeichen für "</w:t>
      </w:r>
      <w:r w:rsidR="007842D0" w:rsidRPr="00A805A2">
        <w:rPr>
          <w:rFonts w:cs="Arial"/>
          <w:b/>
        </w:rPr>
        <w:t xml:space="preserve">Fertigerzeugnisse aus Recyclingpapier </w:t>
      </w:r>
      <w:r w:rsidR="00F2431B">
        <w:rPr>
          <w:rFonts w:cs="Arial"/>
          <w:b/>
        </w:rPr>
        <w:t>und-karton</w:t>
      </w:r>
      <w:r w:rsidRPr="00A805A2">
        <w:rPr>
          <w:rFonts w:cs="Arial"/>
          <w:b/>
        </w:rPr>
        <w:t>"</w:t>
      </w:r>
    </w:p>
    <w:p w:rsidR="000A24BD" w:rsidRPr="00B37652" w:rsidRDefault="000A24BD" w:rsidP="00B25A65">
      <w:pPr>
        <w:rPr>
          <w:rFonts w:cs="Arial"/>
        </w:rPr>
      </w:pPr>
    </w:p>
    <w:p w:rsidR="00A238F1" w:rsidRPr="00B37652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7"/>
        <w:gridCol w:w="3119"/>
        <w:gridCol w:w="3260"/>
      </w:tblGrid>
      <w:tr w:rsidR="00731E02" w:rsidRPr="00B37652" w:rsidTr="000F3165">
        <w:trPr>
          <w:trHeight w:hRule="exact" w:val="1077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1E02" w:rsidRPr="00B37652" w:rsidRDefault="00C14FDD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Antragsteller</w:t>
            </w:r>
            <w:r w:rsidR="00731E02" w:rsidRPr="00B37652">
              <w:rPr>
                <w:rFonts w:cs="Arial"/>
                <w:b/>
              </w:rPr>
              <w:t>:</w:t>
            </w:r>
          </w:p>
          <w:p w:rsidR="00731E02" w:rsidRPr="00B37652" w:rsidRDefault="00731E02" w:rsidP="0076668E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1E02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24435E" w:rsidRDefault="0024435E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0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  <w:p w:rsidR="0024435E" w:rsidRDefault="0024435E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  <w:p w:rsidR="0024435E" w:rsidRPr="0024435E" w:rsidRDefault="0024435E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" w:name="Text26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0F3165" w:rsidRPr="00B37652" w:rsidTr="004E0D6B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3165" w:rsidRPr="00B37652" w:rsidRDefault="000F3165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165" w:rsidRPr="00B37652" w:rsidRDefault="000F3165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3165" w:rsidRPr="004E0D6B" w:rsidRDefault="004E0D6B" w:rsidP="0076668E">
            <w:pPr>
              <w:spacing w:before="20" w:after="20"/>
              <w:rPr>
                <w:rFonts w:cs="Arial"/>
                <w:b/>
              </w:rPr>
            </w:pPr>
            <w:r w:rsidRPr="004E0D6B">
              <w:rPr>
                <w:rFonts w:cs="Arial"/>
                <w:b/>
              </w:rPr>
              <w:t>Tätigkeit</w:t>
            </w:r>
          </w:p>
        </w:tc>
      </w:tr>
      <w:tr w:rsidR="000F3165" w:rsidRPr="00B37652" w:rsidTr="004E0D6B">
        <w:trPr>
          <w:trHeight w:hRule="exact" w:val="107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165" w:rsidRPr="00B37652" w:rsidRDefault="000F3165" w:rsidP="007823E4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Produktionsstätte</w:t>
            </w:r>
            <w:r w:rsidRPr="00B37652">
              <w:rPr>
                <w:rFonts w:cs="Arial"/>
                <w:b/>
              </w:rPr>
              <w:t>:</w:t>
            </w:r>
          </w:p>
          <w:p w:rsidR="000F3165" w:rsidRPr="00B37652" w:rsidRDefault="000F3165" w:rsidP="007823E4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0F3165" w:rsidRDefault="000F3165" w:rsidP="007823E4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7823E4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7823E4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7823E4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" w:name="Text36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0F3165" w:rsidRPr="00B37652" w:rsidTr="000F3165">
        <w:trPr>
          <w:trHeight w:hRule="exact" w:val="1077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Produktionsstätte</w:t>
            </w:r>
            <w:r w:rsidRPr="00B37652">
              <w:rPr>
                <w:rFonts w:cs="Arial"/>
                <w:b/>
              </w:rPr>
              <w:t>:</w:t>
            </w:r>
          </w:p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3119" w:type="dxa"/>
            <w:shd w:val="clear" w:color="auto" w:fill="auto"/>
          </w:tcPr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F3165" w:rsidRPr="00B37652" w:rsidTr="000F3165">
        <w:trPr>
          <w:trHeight w:hRule="exact" w:val="1077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Produktionsstätte</w:t>
            </w:r>
            <w:r w:rsidRPr="00B37652">
              <w:rPr>
                <w:rFonts w:cs="Arial"/>
                <w:b/>
              </w:rPr>
              <w:t>:</w:t>
            </w:r>
          </w:p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3119" w:type="dxa"/>
            <w:shd w:val="clear" w:color="auto" w:fill="auto"/>
          </w:tcPr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F3165" w:rsidRPr="00B37652" w:rsidTr="000F3165">
        <w:trPr>
          <w:trHeight w:hRule="exact" w:val="1077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Produktionsstätte</w:t>
            </w:r>
            <w:r w:rsidRPr="00B37652">
              <w:rPr>
                <w:rFonts w:cs="Arial"/>
                <w:b/>
              </w:rPr>
              <w:t>:</w:t>
            </w:r>
          </w:p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3119" w:type="dxa"/>
            <w:shd w:val="clear" w:color="auto" w:fill="auto"/>
          </w:tcPr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F3165" w:rsidRPr="00B37652" w:rsidTr="000F3165">
        <w:trPr>
          <w:trHeight w:hRule="exact" w:val="1077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Produktionsstätte</w:t>
            </w:r>
            <w:r w:rsidRPr="00B37652">
              <w:rPr>
                <w:rFonts w:cs="Arial"/>
                <w:b/>
              </w:rPr>
              <w:t>:</w:t>
            </w:r>
          </w:p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3119" w:type="dxa"/>
            <w:shd w:val="clear" w:color="auto" w:fill="auto"/>
          </w:tcPr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F3165" w:rsidRPr="00B37652" w:rsidTr="000F3165">
        <w:trPr>
          <w:trHeight w:hRule="exact" w:val="1077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Produktionsstätte</w:t>
            </w:r>
            <w:r w:rsidRPr="00B37652">
              <w:rPr>
                <w:rFonts w:cs="Arial"/>
                <w:b/>
              </w:rPr>
              <w:t>:</w:t>
            </w:r>
          </w:p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3119" w:type="dxa"/>
            <w:shd w:val="clear" w:color="auto" w:fill="auto"/>
          </w:tcPr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F3165" w:rsidRPr="00B37652" w:rsidTr="000F3165">
        <w:trPr>
          <w:trHeight w:hRule="exact" w:val="1077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Produktionsstätte</w:t>
            </w:r>
            <w:r w:rsidRPr="00B37652">
              <w:rPr>
                <w:rFonts w:cs="Arial"/>
                <w:b/>
              </w:rPr>
              <w:t>:</w:t>
            </w:r>
          </w:p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3119" w:type="dxa"/>
            <w:shd w:val="clear" w:color="auto" w:fill="auto"/>
          </w:tcPr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F3165" w:rsidRPr="00B37652" w:rsidTr="000F3165">
        <w:trPr>
          <w:trHeight w:hRule="exact" w:val="1077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Produktionsstätte</w:t>
            </w:r>
            <w:r w:rsidRPr="00B37652">
              <w:rPr>
                <w:rFonts w:cs="Arial"/>
                <w:b/>
              </w:rPr>
              <w:t>:</w:t>
            </w:r>
          </w:p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t>(vollständige Anschrift)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0F3165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  <w:b/>
              </w:rPr>
              <w:instrText xml:space="preserve"> FORMTEXT </w:instrText>
            </w:r>
            <w:r w:rsidRPr="00B37652">
              <w:rPr>
                <w:rFonts w:cs="Arial"/>
                <w:b/>
              </w:rPr>
            </w:r>
            <w:r w:rsidRPr="00B37652">
              <w:rPr>
                <w:rFonts w:cs="Arial"/>
                <w:b/>
              </w:rPr>
              <w:fldChar w:fldCharType="separate"/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t> </w:t>
            </w:r>
            <w:r w:rsidRPr="00B37652">
              <w:rPr>
                <w:rFonts w:cs="Arial"/>
                <w:b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0F3165" w:rsidRPr="0024435E" w:rsidRDefault="000F3165" w:rsidP="000F3165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F3165" w:rsidRPr="00B37652" w:rsidTr="000F3165">
        <w:trPr>
          <w:trHeight w:hRule="exact" w:val="113"/>
        </w:trPr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</w:p>
        </w:tc>
        <w:tc>
          <w:tcPr>
            <w:tcW w:w="637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</w:p>
        </w:tc>
      </w:tr>
      <w:tr w:rsidR="000F3165" w:rsidRPr="00B37652" w:rsidTr="000F3165">
        <w:trPr>
          <w:trHeight w:val="737"/>
        </w:trPr>
        <w:tc>
          <w:tcPr>
            <w:tcW w:w="2977" w:type="dxa"/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t xml:space="preserve">Handelsname des </w:t>
            </w:r>
            <w:r>
              <w:rPr>
                <w:rFonts w:cs="Arial"/>
                <w:b/>
              </w:rPr>
              <w:t xml:space="preserve">beantragten </w:t>
            </w:r>
            <w:r w:rsidRPr="00B37652">
              <w:rPr>
                <w:rFonts w:cs="Arial"/>
                <w:b/>
              </w:rPr>
              <w:t>Produkts: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0F3165" w:rsidRPr="00B37652" w:rsidRDefault="000F3165" w:rsidP="000F3165">
            <w:pPr>
              <w:spacing w:before="20" w:after="20"/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</w:p>
        </w:tc>
      </w:tr>
    </w:tbl>
    <w:p w:rsidR="00B37652" w:rsidRDefault="00B37652" w:rsidP="00B25A65">
      <w:pPr>
        <w:rPr>
          <w:rFonts w:cs="Arial"/>
          <w:b/>
        </w:rPr>
      </w:pPr>
    </w:p>
    <w:p w:rsidR="000F3165" w:rsidRDefault="000F3165" w:rsidP="00B25A65">
      <w:pPr>
        <w:rPr>
          <w:rFonts w:cs="Arial"/>
          <w:b/>
        </w:rPr>
      </w:pPr>
    </w:p>
    <w:p w:rsidR="00210D7D" w:rsidRPr="00B37652" w:rsidRDefault="000F1673" w:rsidP="00B25A65">
      <w:pPr>
        <w:rPr>
          <w:rFonts w:cs="Arial"/>
          <w:b/>
        </w:rPr>
      </w:pPr>
      <w:r w:rsidRPr="00B37652">
        <w:rPr>
          <w:rFonts w:cs="Arial"/>
          <w:b/>
        </w:rPr>
        <w:lastRenderedPageBreak/>
        <w:t>Das</w:t>
      </w:r>
      <w:r w:rsidR="00210D7D" w:rsidRPr="00B37652">
        <w:rPr>
          <w:rFonts w:cs="Arial"/>
          <w:b/>
        </w:rPr>
        <w:t xml:space="preserve"> oben genannte Produkt ist ein(e):</w:t>
      </w:r>
    </w:p>
    <w:p w:rsidR="000F1673" w:rsidRPr="00D83478" w:rsidRDefault="000F1673" w:rsidP="00B25A65">
      <w:pPr>
        <w:rPr>
          <w:rFonts w:cs="Arial"/>
        </w:rPr>
      </w:pPr>
      <w:r w:rsidRPr="00D83478">
        <w:rPr>
          <w:rFonts w:cs="Arial"/>
        </w:rPr>
        <w:t xml:space="preserve">(Bitte geben Sie in die Formularfelder die genaue Funktion des Produkts an, z.B. bei Blöcken: Collegeblock, Notizblock </w:t>
      </w:r>
      <w:r w:rsidR="00B37652" w:rsidRPr="00D83478">
        <w:rPr>
          <w:rFonts w:cs="Arial"/>
        </w:rPr>
        <w:t>o</w:t>
      </w:r>
      <w:r w:rsidR="002031AD" w:rsidRPr="00D83478">
        <w:rPr>
          <w:rFonts w:cs="Arial"/>
        </w:rPr>
        <w:t>.</w:t>
      </w:r>
      <w:r w:rsidR="00B37652" w:rsidRPr="00D83478">
        <w:rPr>
          <w:rFonts w:cs="Arial"/>
        </w:rPr>
        <w:t xml:space="preserve"> </w:t>
      </w:r>
      <w:r w:rsidR="00864A22">
        <w:rPr>
          <w:rFonts w:cs="Arial"/>
        </w:rPr>
        <w:t>Ä</w:t>
      </w:r>
      <w:r w:rsidR="002031AD" w:rsidRPr="00D83478">
        <w:rPr>
          <w:rFonts w:cs="Arial"/>
        </w:rPr>
        <w:t>.</w:t>
      </w:r>
      <w:r w:rsidR="00B37652" w:rsidRPr="00D83478">
        <w:rPr>
          <w:rFonts w:cs="Arial"/>
        </w:rPr>
        <w:t>;</w:t>
      </w:r>
      <w:r w:rsidRPr="00D83478">
        <w:rPr>
          <w:rFonts w:cs="Arial"/>
        </w:rPr>
        <w:t xml:space="preserve"> bei Kalendern: Tischkalende</w:t>
      </w:r>
      <w:r w:rsidR="00B37652" w:rsidRPr="00D83478">
        <w:rPr>
          <w:rFonts w:cs="Arial"/>
        </w:rPr>
        <w:t>r, Wandkalender o</w:t>
      </w:r>
      <w:r w:rsidR="002031AD" w:rsidRPr="00D83478">
        <w:rPr>
          <w:rFonts w:cs="Arial"/>
        </w:rPr>
        <w:t>.</w:t>
      </w:r>
      <w:r w:rsidR="00B37652" w:rsidRPr="00D83478">
        <w:rPr>
          <w:rFonts w:cs="Arial"/>
        </w:rPr>
        <w:t xml:space="preserve"> </w:t>
      </w:r>
      <w:r w:rsidR="00864A22">
        <w:rPr>
          <w:rFonts w:cs="Arial"/>
        </w:rPr>
        <w:t>Ä</w:t>
      </w:r>
      <w:r w:rsidR="00B37652" w:rsidRPr="00D83478">
        <w:rPr>
          <w:rFonts w:cs="Arial"/>
        </w:rPr>
        <w:t>ä</w:t>
      </w:r>
      <w:r w:rsidR="002031AD" w:rsidRPr="00D83478">
        <w:rPr>
          <w:rFonts w:cs="Arial"/>
        </w:rPr>
        <w:t>.</w:t>
      </w:r>
      <w:r w:rsidR="00B37652" w:rsidRPr="00D83478">
        <w:rPr>
          <w:rFonts w:cs="Arial"/>
        </w:rPr>
        <w:t>;</w:t>
      </w:r>
      <w:r w:rsidRPr="00D83478">
        <w:rPr>
          <w:rFonts w:cs="Arial"/>
        </w:rPr>
        <w:t xml:space="preserve"> usw.)</w:t>
      </w:r>
    </w:p>
    <w:p w:rsidR="000F1673" w:rsidRDefault="000F1673" w:rsidP="00B25A65">
      <w:pPr>
        <w:rPr>
          <w:rFonts w:cs="Arial"/>
        </w:rPr>
      </w:pPr>
    </w:p>
    <w:p w:rsidR="00E65113" w:rsidRPr="00E65113" w:rsidRDefault="00E65113" w:rsidP="00E65113">
      <w:pPr>
        <w:pStyle w:val="AufzhlungBuchstabe"/>
        <w:numPr>
          <w:ilvl w:val="0"/>
          <w:numId w:val="0"/>
        </w:numPr>
        <w:ind w:left="425" w:hanging="425"/>
      </w:pPr>
      <w:r>
        <w:rPr>
          <w:szCs w:val="20"/>
        </w:rPr>
        <w:t>Im Geltungsbereich enthalten sind</w:t>
      </w:r>
      <w:r>
        <w:rPr>
          <w:rStyle w:val="Funotenzeichen"/>
          <w:szCs w:val="20"/>
        </w:rPr>
        <w:footnoteReference w:id="1"/>
      </w:r>
      <w:r>
        <w:rPr>
          <w:szCs w:val="20"/>
        </w:rPr>
        <w:t xml:space="preserve">: </w:t>
      </w:r>
    </w:p>
    <w:p w:rsidR="00E65113" w:rsidRDefault="00E65113" w:rsidP="00E65113">
      <w:pPr>
        <w:pStyle w:val="AufzhlungBuchstabe"/>
        <w:numPr>
          <w:ilvl w:val="0"/>
          <w:numId w:val="0"/>
        </w:numPr>
        <w:ind w:left="425"/>
      </w:pPr>
    </w:p>
    <w:p w:rsidR="00F2431B" w:rsidRDefault="00E65113" w:rsidP="00E65113">
      <w:pPr>
        <w:pStyle w:val="AufzhlungBuchstabe"/>
        <w:numPr>
          <w:ilvl w:val="0"/>
          <w:numId w:val="0"/>
        </w:numPr>
        <w:ind w:left="425" w:hanging="425"/>
      </w:pPr>
      <w:r>
        <w:t xml:space="preserve">a) </w:t>
      </w:r>
      <w:r w:rsidR="00F2431B">
        <w:t>Fertigerzeugnisse überwiegend aus Recyclingpapier</w:t>
      </w:r>
    </w:p>
    <w:p w:rsidR="00F2431B" w:rsidRPr="00B37652" w:rsidRDefault="00F2431B" w:rsidP="00B25A65">
      <w:pPr>
        <w:rPr>
          <w:rFonts w:cs="Arial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5"/>
        <w:gridCol w:w="300"/>
        <w:gridCol w:w="4379"/>
        <w:gridCol w:w="310"/>
      </w:tblGrid>
      <w:tr w:rsidR="00BC56EF" w:rsidRPr="00B37652" w:rsidTr="00F2431B">
        <w:tc>
          <w:tcPr>
            <w:tcW w:w="4355" w:type="dxa"/>
          </w:tcPr>
          <w:p w:rsidR="00BC56EF" w:rsidRPr="00B37652" w:rsidRDefault="001C7095" w:rsidP="00B72E24">
            <w:pPr>
              <w:rPr>
                <w:rFonts w:cs="Arial"/>
              </w:rPr>
            </w:pPr>
            <w:r w:rsidRPr="00B37652">
              <w:rPr>
                <w:rFonts w:cs="Arial"/>
              </w:rPr>
              <w:t>Schulheft</w:t>
            </w:r>
            <w:r w:rsidR="005A1E6A">
              <w:rPr>
                <w:rFonts w:cs="Arial"/>
              </w:rPr>
              <w:t>e</w:t>
            </w:r>
          </w:p>
        </w:tc>
        <w:tc>
          <w:tcPr>
            <w:tcW w:w="300" w:type="dxa"/>
          </w:tcPr>
          <w:p w:rsidR="00BC56EF" w:rsidRPr="00B37652" w:rsidRDefault="00BC56EF" w:rsidP="00B72E24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2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379" w:type="dxa"/>
          </w:tcPr>
          <w:p w:rsidR="00BC56EF" w:rsidRPr="00B37652" w:rsidRDefault="001C7095" w:rsidP="001C7095">
            <w:pPr>
              <w:rPr>
                <w:rFonts w:cs="Arial"/>
              </w:rPr>
            </w:pPr>
            <w:r w:rsidRPr="00B37652">
              <w:rPr>
                <w:rFonts w:cs="Arial"/>
              </w:rPr>
              <w:t>Moderationskarte</w:t>
            </w:r>
            <w:r w:rsidR="00677B58">
              <w:rPr>
                <w:rFonts w:cs="Arial"/>
              </w:rPr>
              <w:t>n</w:t>
            </w:r>
          </w:p>
        </w:tc>
        <w:tc>
          <w:tcPr>
            <w:tcW w:w="310" w:type="dxa"/>
          </w:tcPr>
          <w:p w:rsidR="00BC56EF" w:rsidRPr="00B37652" w:rsidRDefault="00BC56EF" w:rsidP="00C358B8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5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5"/>
          </w:p>
        </w:tc>
      </w:tr>
      <w:tr w:rsidR="00F2431B" w:rsidRPr="00B37652" w:rsidTr="00F2431B">
        <w:tc>
          <w:tcPr>
            <w:tcW w:w="4355" w:type="dxa"/>
          </w:tcPr>
          <w:p w:rsidR="00F2431B" w:rsidRPr="00F2431B" w:rsidRDefault="00F2431B" w:rsidP="00F2431B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2C52E4">
              <w:t>Heftumschläge</w:t>
            </w:r>
            <w:bookmarkStart w:id="6" w:name="_Ref34213748"/>
            <w:r w:rsidRPr="00CA5464">
              <w:rPr>
                <w:rStyle w:val="Funotenzeichen"/>
              </w:rPr>
              <w:footnoteReference w:id="2"/>
            </w:r>
            <w:bookmarkEnd w:id="6"/>
          </w:p>
        </w:tc>
        <w:bookmarkStart w:id="7" w:name="_GoBack"/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ins w:id="8" w:author="Joester, Kerstin" w:date="2023-07-04T16:03:00Z">
              <w:r w:rsidR="00161E07" w:rsidRPr="00B37652">
                <w:rPr>
                  <w:rFonts w:cs="Arial"/>
                </w:rPr>
              </w:r>
            </w:ins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rPr>
                <w:rFonts w:cs="Arial"/>
              </w:rPr>
              <w:t>Lehr- und Rätselbücher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F2431B" w:rsidRDefault="00F2431B" w:rsidP="00F2431B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2C52E4">
              <w:t>Bürokalender</w:t>
            </w:r>
            <w:r w:rsidRPr="00CA5464">
              <w:rPr>
                <w:rStyle w:val="Funotenzeichen"/>
              </w:rPr>
              <w:footnoteReference w:id="3"/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rPr>
                <w:rFonts w:cs="Arial"/>
              </w:rPr>
              <w:t>Geschenkpapier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cs="Arial"/>
              </w:rPr>
            </w:pPr>
            <w:r w:rsidRPr="002C52E4">
              <w:t>Blöcke</w:t>
            </w:r>
            <w:r>
              <w:t xml:space="preserve"> </w:t>
            </w:r>
            <w:r w:rsidRPr="00B37652">
              <w:rPr>
                <w:rFonts w:cs="Arial"/>
              </w:rPr>
              <w:t xml:space="preserve">(Funktion: </w:t>
            </w:r>
            <w:r w:rsidRPr="00B37652">
              <w:rPr>
                <w:rFonts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9" w:name="Text20"/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bookmarkEnd w:id="9"/>
            <w:r w:rsidRPr="00B37652">
              <w:rPr>
                <w:rFonts w:cs="Arial"/>
              </w:rPr>
              <w:t>)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78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0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Karteikarte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76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1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Mal- und Zeichenbl</w:t>
            </w:r>
            <w:r w:rsidR="00677B58">
              <w:rPr>
                <w:rFonts w:cs="Arial"/>
              </w:rPr>
              <w:t>öcke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90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Notizb</w:t>
            </w:r>
            <w:r w:rsidR="00677B58">
              <w:rPr>
                <w:rFonts w:cs="Arial"/>
              </w:rPr>
              <w:t>ücher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84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3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Flip-Chart-Bl</w:t>
            </w:r>
            <w:r w:rsidR="00677B58">
              <w:rPr>
                <w:rFonts w:cs="Arial"/>
              </w:rPr>
              <w:t>öcke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79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4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Notizkl</w:t>
            </w:r>
            <w:r w:rsidR="00677B58">
              <w:rPr>
                <w:rFonts w:cs="Arial"/>
              </w:rPr>
              <w:t>ötze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Ringbucheinlage</w:t>
            </w:r>
            <w:r w:rsidR="00677B58">
              <w:rPr>
                <w:rFonts w:cs="Arial"/>
              </w:rPr>
              <w:t>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91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unbedruckte Postkarte</w:t>
            </w:r>
            <w:r w:rsidR="00677B58">
              <w:rPr>
                <w:rFonts w:cs="Arial"/>
              </w:rPr>
              <w:t>n</w:t>
            </w:r>
            <w:r>
              <w:rPr>
                <w:rStyle w:val="Funotenzeichen"/>
              </w:rPr>
              <w:t>1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96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6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Etikett</w:t>
            </w:r>
            <w:r w:rsidR="00677B58">
              <w:rPr>
                <w:rFonts w:cs="Arial"/>
              </w:rPr>
              <w:t>en</w:t>
            </w:r>
            <w:r w:rsidRPr="00B37652">
              <w:rPr>
                <w:rFonts w:cs="Arial"/>
              </w:rPr>
              <w:t xml:space="preserve"> (Funktion: </w:t>
            </w:r>
            <w:r w:rsidRPr="00B37652"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7" w:name="Text23"/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bookmarkEnd w:id="17"/>
            <w:r w:rsidRPr="00B37652">
              <w:rPr>
                <w:rFonts w:cs="Arial"/>
              </w:rPr>
              <w:t>)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92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unbedruckte Briefumschl</w:t>
            </w:r>
            <w:r w:rsidR="00677B58">
              <w:rPr>
                <w:rFonts w:cs="Arial"/>
              </w:rPr>
              <w:t>äge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97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19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Haftnotiz</w:t>
            </w:r>
            <w:r w:rsidR="00677B58">
              <w:rPr>
                <w:rFonts w:cs="Arial"/>
              </w:rPr>
              <w:t>en</w:t>
            </w:r>
            <w:r>
              <w:rPr>
                <w:rFonts w:cs="Arial"/>
              </w:rPr>
              <w:t>/</w:t>
            </w:r>
            <w:r w:rsidRPr="00B37652">
              <w:rPr>
                <w:rFonts w:cs="Arial"/>
              </w:rPr>
              <w:t>Notizklebezettel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93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0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unbedruckte Versandtasche</w:t>
            </w:r>
            <w:r w:rsidR="00677B58">
              <w:rPr>
                <w:rFonts w:cs="Arial"/>
              </w:rPr>
              <w:t>n</w:t>
            </w:r>
            <w:r w:rsidRPr="00B37652">
              <w:rPr>
                <w:rFonts w:cs="Arial"/>
                <w:vertAlign w:val="superscript"/>
              </w:rPr>
              <w:fldChar w:fldCharType="begin"/>
            </w:r>
            <w:r w:rsidRPr="00B37652">
              <w:rPr>
                <w:rFonts w:cs="Arial"/>
                <w:vertAlign w:val="superscript"/>
              </w:rPr>
              <w:instrText xml:space="preserve"> NOTEREF _Ref506800071 \h  \* MERGEFORMAT </w:instrText>
            </w:r>
            <w:r w:rsidRPr="00B37652">
              <w:rPr>
                <w:rFonts w:cs="Arial"/>
                <w:vertAlign w:val="superscript"/>
              </w:rPr>
            </w:r>
            <w:r w:rsidRPr="00B37652">
              <w:rPr>
                <w:rFonts w:cs="Arial"/>
                <w:vertAlign w:val="superscript"/>
              </w:rPr>
              <w:fldChar w:fldCharType="separate"/>
            </w:r>
            <w:r w:rsidRPr="00B37652">
              <w:rPr>
                <w:rFonts w:cs="Arial"/>
                <w:vertAlign w:val="superscript"/>
              </w:rPr>
              <w:t>1</w:t>
            </w:r>
            <w:r w:rsidRPr="00B37652">
              <w:rPr>
                <w:rFonts w:cs="Arial"/>
                <w:vertAlign w:val="superscript"/>
              </w:rPr>
              <w:fldChar w:fldCharType="end"/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98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1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Tonzeichenpapier</w:t>
            </w:r>
            <w:r w:rsidR="00677B58">
              <w:rPr>
                <w:rFonts w:cs="Arial"/>
              </w:rPr>
              <w:t>e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94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Rechnungss</w:t>
            </w:r>
            <w:r w:rsidR="00677B58">
              <w:rPr>
                <w:rFonts w:cs="Arial"/>
              </w:rPr>
              <w:t>ätze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99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3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Tonzeichenkarton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95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Formularb</w:t>
            </w:r>
            <w:r w:rsidR="00677B58">
              <w:rPr>
                <w:rFonts w:cs="Arial"/>
              </w:rPr>
              <w:t>ücher</w:t>
            </w:r>
            <w:r w:rsidRPr="00B37652">
              <w:rPr>
                <w:rFonts w:cs="Arial"/>
              </w:rPr>
              <w:t xml:space="preserve"> (Funktion: </w:t>
            </w:r>
            <w:r w:rsidRPr="00B37652">
              <w:rPr>
                <w:rFonts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5" w:name="Text21"/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bookmarkEnd w:id="25"/>
            <w:r w:rsidRPr="00B37652">
              <w:rPr>
                <w:rFonts w:cs="Arial"/>
              </w:rPr>
              <w:t>)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00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6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rPr>
                <w:rFonts w:cs="Arial"/>
              </w:rPr>
              <w:t>Bastelpapier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rPr>
                <w:rFonts w:cs="Arial"/>
              </w:rPr>
              <w:t>Papierregister</w:t>
            </w:r>
          </w:p>
        </w:tc>
        <w:tc>
          <w:tcPr>
            <w:tcW w:w="310" w:type="dxa"/>
          </w:tcPr>
          <w:p w:rsidR="00F2431B" w:rsidRPr="00B37652" w:rsidRDefault="00613132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Wertmarke</w:t>
            </w:r>
            <w:r w:rsidR="002C2150">
              <w:rPr>
                <w:rFonts w:cs="Arial"/>
              </w:rPr>
              <w:t>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101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4379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Malb</w:t>
            </w:r>
            <w:r w:rsidR="002C2150">
              <w:rPr>
                <w:rFonts w:cs="Arial"/>
              </w:rPr>
              <w:t>ücher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04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8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Schreibtischunterlage</w:t>
            </w:r>
            <w:r w:rsidR="002C2150">
              <w:rPr>
                <w:rFonts w:cs="Arial"/>
              </w:rPr>
              <w:t>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02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29"/>
          </w:p>
        </w:tc>
        <w:tc>
          <w:tcPr>
            <w:tcW w:w="4379" w:type="dxa"/>
            <w:tcBorders>
              <w:bottom w:val="single" w:sz="4" w:space="0" w:color="auto"/>
            </w:tcBorders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Bürokalender</w:t>
            </w:r>
            <w:r w:rsidR="00613132">
              <w:rPr>
                <w:rStyle w:val="Funotenzeichen"/>
              </w:rPr>
              <w:t>2</w:t>
            </w:r>
            <w:r w:rsidRPr="00B37652">
              <w:rPr>
                <w:rFonts w:cs="Arial"/>
              </w:rPr>
              <w:t xml:space="preserve"> (Funktion: </w:t>
            </w:r>
            <w:r w:rsidRPr="00B37652"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0" w:name="Text22"/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bookmarkEnd w:id="30"/>
            <w:r w:rsidRPr="00B37652">
              <w:rPr>
                <w:rFonts w:cs="Arial"/>
              </w:rPr>
              <w:t>)</w:t>
            </w: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105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31"/>
          </w:p>
        </w:tc>
      </w:tr>
      <w:tr w:rsidR="00F2431B" w:rsidRPr="00B37652" w:rsidTr="00F2431B">
        <w:tc>
          <w:tcPr>
            <w:tcW w:w="4355" w:type="dxa"/>
            <w:tcBorders>
              <w:bottom w:val="single" w:sz="4" w:space="0" w:color="auto"/>
            </w:tcBorders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t>Geschenkpapier</w:t>
            </w: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03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32"/>
          </w:p>
        </w:tc>
        <w:tc>
          <w:tcPr>
            <w:tcW w:w="4379" w:type="dxa"/>
            <w:tcBorders>
              <w:bottom w:val="single" w:sz="4" w:space="0" w:color="auto"/>
            </w:tcBorders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rPr>
                <w:rFonts w:cs="Arial"/>
              </w:rPr>
              <w:t>Heftumschläge</w:t>
            </w:r>
            <w:r w:rsidRPr="007823E4">
              <w:rPr>
                <w:rFonts w:cs="Arial"/>
                <w:vertAlign w:val="superscript"/>
              </w:rPr>
              <w:fldChar w:fldCharType="begin"/>
            </w:r>
            <w:r w:rsidRPr="007823E4">
              <w:rPr>
                <w:rFonts w:cs="Arial"/>
                <w:vertAlign w:val="superscript"/>
              </w:rPr>
              <w:instrText xml:space="preserve"> NOTEREF _Ref506800071 \h </w:instrText>
            </w:r>
            <w:r>
              <w:rPr>
                <w:rFonts w:cs="Arial"/>
                <w:vertAlign w:val="superscript"/>
              </w:rPr>
              <w:instrText xml:space="preserve"> \* MERGEFORMAT </w:instrText>
            </w:r>
            <w:r w:rsidRPr="007823E4">
              <w:rPr>
                <w:rFonts w:cs="Arial"/>
                <w:vertAlign w:val="superscript"/>
              </w:rPr>
            </w:r>
            <w:r w:rsidRPr="007823E4">
              <w:rPr>
                <w:rFonts w:cs="Arial"/>
                <w:vertAlign w:val="superscript"/>
              </w:rPr>
              <w:fldChar w:fldCharType="separate"/>
            </w:r>
            <w:r w:rsidRPr="007823E4">
              <w:rPr>
                <w:rFonts w:cs="Arial"/>
                <w:vertAlign w:val="superscript"/>
              </w:rPr>
              <w:t>1</w:t>
            </w:r>
            <w:r w:rsidRPr="007823E4">
              <w:rPr>
                <w:rFonts w:cs="Arial"/>
                <w:vertAlign w:val="superscript"/>
              </w:rPr>
              <w:fldChar w:fldCharType="end"/>
            </w: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106"/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  <w:bookmarkEnd w:id="33"/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rPr>
                <w:rFonts w:cs="Arial"/>
              </w:rPr>
              <w:t>Bastelpapier</w:t>
            </w:r>
          </w:p>
        </w:tc>
        <w:tc>
          <w:tcPr>
            <w:tcW w:w="300" w:type="dxa"/>
            <w:tcBorders>
              <w:right w:val="single" w:sz="4" w:space="0" w:color="auto"/>
            </w:tcBorders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122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34"/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2431B" w:rsidRPr="001102AD" w:rsidRDefault="00F2431B" w:rsidP="00F2431B">
            <w:pPr>
              <w:rPr>
                <w:rFonts w:cs="Arial"/>
                <w:color w:val="FF000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31B" w:rsidRPr="00B37652" w:rsidRDefault="00F2431B" w:rsidP="00F2431B">
            <w:pPr>
              <w:rPr>
                <w:rFonts w:cs="Arial"/>
              </w:rPr>
            </w:pPr>
          </w:p>
        </w:tc>
      </w:tr>
    </w:tbl>
    <w:p w:rsidR="002031AD" w:rsidRDefault="002031AD" w:rsidP="00E54D15">
      <w:pPr>
        <w:rPr>
          <w:rFonts w:cs="Arial"/>
        </w:rPr>
      </w:pPr>
    </w:p>
    <w:p w:rsidR="00F2431B" w:rsidRDefault="001E66D0" w:rsidP="001E66D0">
      <w:pPr>
        <w:pStyle w:val="AufzhlungBuchstabe"/>
        <w:numPr>
          <w:ilvl w:val="0"/>
          <w:numId w:val="0"/>
        </w:numPr>
        <w:ind w:left="425" w:hanging="425"/>
      </w:pPr>
      <w:r>
        <w:t xml:space="preserve">b) </w:t>
      </w:r>
      <w:r w:rsidR="00F2431B">
        <w:t>Fertigerzeugnisse überwiegend aus Recyclingkarton</w:t>
      </w:r>
    </w:p>
    <w:p w:rsidR="00F2431B" w:rsidRPr="00B37652" w:rsidRDefault="00F2431B" w:rsidP="00F2431B">
      <w:pPr>
        <w:rPr>
          <w:rFonts w:cs="Arial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5"/>
        <w:gridCol w:w="300"/>
        <w:gridCol w:w="4379"/>
        <w:gridCol w:w="310"/>
      </w:tblGrid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t xml:space="preserve">Ordner </w:t>
            </w:r>
            <w:r w:rsidRPr="00B37652">
              <w:rPr>
                <w:rFonts w:cs="Arial"/>
              </w:rPr>
              <w:t xml:space="preserve">(Funktion: </w:t>
            </w:r>
            <w:r w:rsidRPr="00B37652"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r w:rsidRPr="00B37652">
              <w:rPr>
                <w:rFonts w:cs="Arial"/>
              </w:rPr>
              <w:t>)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Konferenzmappen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F2431B" w:rsidRDefault="00F2431B" w:rsidP="00F2431B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Ringbücher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Aktendeckel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F2431B" w:rsidRDefault="00F2431B" w:rsidP="00F2431B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2C52E4">
              <w:t>Heft</w:t>
            </w:r>
            <w:r>
              <w:t xml:space="preserve">er </w:t>
            </w:r>
            <w:r w:rsidRPr="00B37652">
              <w:rPr>
                <w:rFonts w:cs="Arial"/>
              </w:rPr>
              <w:t xml:space="preserve">(Funktion: </w:t>
            </w:r>
            <w:r w:rsidRPr="00B37652"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r w:rsidRPr="00B37652">
              <w:rPr>
                <w:rFonts w:cs="Arial"/>
              </w:rPr>
              <w:t>)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Pultordner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F2431B" w:rsidRDefault="00F2431B" w:rsidP="00F2431B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Ordnungsmappen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Unterschriftenmappen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F2431B" w:rsidRDefault="00F2431B" w:rsidP="00F2431B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Stehsammler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Bewerbungsmappen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613132" w:rsidRDefault="00F2431B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Trennblätter und Trennstreifen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B37652" w:rsidRDefault="00613132" w:rsidP="00F2431B">
            <w:pPr>
              <w:rPr>
                <w:rFonts w:cs="Arial"/>
              </w:rPr>
            </w:pPr>
            <w:r>
              <w:t>Einhakregistraturen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613132" w:rsidRDefault="00F2431B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Umlaufmappen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B37652" w:rsidRDefault="00613132" w:rsidP="00F2431B">
            <w:pPr>
              <w:rPr>
                <w:rFonts w:cs="Arial"/>
              </w:rPr>
            </w:pPr>
            <w:r>
              <w:t>Hängeregistraturen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>
              <w:t>Sammelmappen</w:t>
            </w:r>
            <w:r w:rsidR="00613132">
              <w:t xml:space="preserve"> </w:t>
            </w:r>
            <w:r w:rsidR="00613132" w:rsidRPr="00B37652">
              <w:rPr>
                <w:rFonts w:cs="Arial"/>
              </w:rPr>
              <w:t xml:space="preserve">(Funktion: </w:t>
            </w:r>
            <w:r w:rsidR="00613132" w:rsidRPr="00B37652"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613132" w:rsidRPr="00B37652">
              <w:rPr>
                <w:rFonts w:cs="Arial"/>
              </w:rPr>
              <w:instrText xml:space="preserve"> FORMTEXT </w:instrText>
            </w:r>
            <w:r w:rsidR="00613132" w:rsidRPr="00B37652">
              <w:rPr>
                <w:rFonts w:cs="Arial"/>
              </w:rPr>
            </w:r>
            <w:r w:rsidR="00613132" w:rsidRPr="00B37652">
              <w:rPr>
                <w:rFonts w:cs="Arial"/>
              </w:rPr>
              <w:fldChar w:fldCharType="separate"/>
            </w:r>
            <w:r w:rsidR="00613132" w:rsidRPr="00B37652">
              <w:rPr>
                <w:rFonts w:cs="Arial"/>
                <w:noProof/>
              </w:rPr>
              <w:t> </w:t>
            </w:r>
            <w:r w:rsidR="00613132" w:rsidRPr="00B37652">
              <w:rPr>
                <w:rFonts w:cs="Arial"/>
                <w:noProof/>
              </w:rPr>
              <w:t> </w:t>
            </w:r>
            <w:r w:rsidR="00613132" w:rsidRPr="00B37652">
              <w:rPr>
                <w:rFonts w:cs="Arial"/>
                <w:noProof/>
              </w:rPr>
              <w:t> </w:t>
            </w:r>
            <w:r w:rsidR="00613132" w:rsidRPr="00B37652">
              <w:rPr>
                <w:rFonts w:cs="Arial"/>
                <w:noProof/>
              </w:rPr>
              <w:t> </w:t>
            </w:r>
            <w:r w:rsidR="00613132" w:rsidRPr="00B37652">
              <w:rPr>
                <w:rFonts w:cs="Arial"/>
                <w:noProof/>
              </w:rPr>
              <w:t> </w:t>
            </w:r>
            <w:r w:rsidR="00613132" w:rsidRPr="00B37652">
              <w:rPr>
                <w:rFonts w:cs="Arial"/>
              </w:rPr>
              <w:fldChar w:fldCharType="end"/>
            </w:r>
            <w:r w:rsidR="00613132" w:rsidRPr="00B37652">
              <w:rPr>
                <w:rFonts w:cs="Arial"/>
              </w:rPr>
              <w:t>)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B37652" w:rsidRDefault="00613132" w:rsidP="00F2431B">
            <w:pPr>
              <w:rPr>
                <w:rFonts w:cs="Arial"/>
              </w:rPr>
            </w:pPr>
            <w:r>
              <w:t>Ösenregistraturen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Aktenmappen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B37652" w:rsidRDefault="00613132" w:rsidP="00F2431B">
            <w:pPr>
              <w:rPr>
                <w:rFonts w:cs="Arial"/>
              </w:rPr>
            </w:pPr>
            <w:r>
              <w:t>Pendelregistraturen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Sammelboxen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Kartonregister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  <w:tr w:rsidR="00F2431B" w:rsidRPr="00B37652" w:rsidTr="00F2431B">
        <w:tc>
          <w:tcPr>
            <w:tcW w:w="4355" w:type="dxa"/>
          </w:tcPr>
          <w:p w:rsidR="00F2431B" w:rsidRPr="00613132" w:rsidRDefault="00613132" w:rsidP="00613132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Moderationskarten</w:t>
            </w:r>
          </w:p>
        </w:tc>
        <w:tc>
          <w:tcPr>
            <w:tcW w:w="30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4379" w:type="dxa"/>
          </w:tcPr>
          <w:p w:rsidR="00F2431B" w:rsidRPr="00B37652" w:rsidRDefault="00613132" w:rsidP="00F2431B">
            <w:pPr>
              <w:rPr>
                <w:rFonts w:cs="Arial"/>
              </w:rPr>
            </w:pPr>
            <w:r>
              <w:t>Klemmbretter</w:t>
            </w:r>
          </w:p>
        </w:tc>
        <w:tc>
          <w:tcPr>
            <w:tcW w:w="310" w:type="dxa"/>
          </w:tcPr>
          <w:p w:rsidR="00F2431B" w:rsidRPr="00B37652" w:rsidRDefault="00F2431B" w:rsidP="00F2431B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652"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Pr="00B37652">
              <w:rPr>
                <w:rFonts w:cs="Arial"/>
              </w:rPr>
              <w:fldChar w:fldCharType="end"/>
            </w:r>
          </w:p>
        </w:tc>
      </w:tr>
    </w:tbl>
    <w:p w:rsidR="00D83478" w:rsidRDefault="00D83478" w:rsidP="00E54D15">
      <w:pPr>
        <w:rPr>
          <w:rFonts w:cs="Arial"/>
        </w:rPr>
      </w:pPr>
    </w:p>
    <w:p w:rsidR="00613132" w:rsidRDefault="00613132" w:rsidP="00613132">
      <w:r>
        <w:lastRenderedPageBreak/>
        <w:t xml:space="preserve">Fertigerzeugnisse für Verpackungszwecke (Pack-/ Versandmittel) sind </w:t>
      </w:r>
      <w:r w:rsidR="00454A0A">
        <w:t xml:space="preserve">vom Geltungsbereich </w:t>
      </w:r>
      <w:r>
        <w:t>ausgeschlossen. Ebenso sind einfarbige Pack- und Kraftpapiere ausgeschlossen.</w:t>
      </w:r>
    </w:p>
    <w:p w:rsidR="00D83478" w:rsidRDefault="00D83478" w:rsidP="00E54D15">
      <w:pPr>
        <w:rPr>
          <w:rFonts w:cs="Arial"/>
        </w:rPr>
      </w:pPr>
    </w:p>
    <w:p w:rsidR="002547B3" w:rsidRPr="002031AD" w:rsidRDefault="002547B3" w:rsidP="00E54D15">
      <w:pPr>
        <w:rPr>
          <w:rFonts w:cs="Arial"/>
          <w:b/>
          <w:i/>
        </w:rPr>
      </w:pPr>
      <w:r w:rsidRPr="002031AD">
        <w:rPr>
          <w:rFonts w:cs="Arial"/>
          <w:b/>
          <w:i/>
        </w:rPr>
        <w:t>Sofern das oben genannte Produkt bedruckt ist:</w:t>
      </w:r>
    </w:p>
    <w:p w:rsidR="002547B3" w:rsidRDefault="002547B3" w:rsidP="00E54D15">
      <w:pPr>
        <w:rPr>
          <w:rFonts w:cs="Arial"/>
        </w:rPr>
      </w:pPr>
    </w:p>
    <w:p w:rsidR="00D83478" w:rsidRDefault="00D83478" w:rsidP="00E54D15">
      <w:pPr>
        <w:rPr>
          <w:rFonts w:cs="Arial"/>
        </w:rPr>
      </w:pPr>
    </w:p>
    <w:p w:rsidR="002547B3" w:rsidRDefault="002547B3" w:rsidP="00E54D15">
      <w:pPr>
        <w:rPr>
          <w:rFonts w:cs="Arial"/>
          <w:b/>
        </w:rPr>
      </w:pPr>
      <w:r w:rsidRPr="002547B3">
        <w:rPr>
          <w:rFonts w:cs="Arial"/>
          <w:b/>
        </w:rPr>
        <w:t>Folgende Druckverfahren werden zur Bedruckung des oben genannten Produkts verwendet: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6"/>
        <w:gridCol w:w="2831"/>
        <w:gridCol w:w="286"/>
        <w:gridCol w:w="2830"/>
        <w:gridCol w:w="286"/>
        <w:gridCol w:w="3262"/>
      </w:tblGrid>
      <w:tr w:rsidR="002547B3" w:rsidRPr="00040A0E" w:rsidTr="00C358B8">
        <w:trPr>
          <w:trHeight w:val="303"/>
        </w:trPr>
        <w:tc>
          <w:tcPr>
            <w:tcW w:w="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61E07">
              <w:rPr>
                <w:rFonts w:ascii="Arial" w:hAnsi="Arial" w:cs="Arial"/>
              </w:rPr>
            </w:r>
            <w:r w:rsidR="00161E0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Bogenoffsetdruck</w:t>
            </w:r>
          </w:p>
        </w:tc>
        <w:tc>
          <w:tcPr>
            <w:tcW w:w="286" w:type="dxa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61E07">
              <w:rPr>
                <w:rFonts w:ascii="Arial" w:hAnsi="Arial" w:cs="Arial"/>
              </w:rPr>
            </w:r>
            <w:r w:rsidR="00161E0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Heatset-Rollenoffsetdruck</w:t>
            </w:r>
          </w:p>
        </w:tc>
        <w:tc>
          <w:tcPr>
            <w:tcW w:w="286" w:type="dxa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61E07">
              <w:rPr>
                <w:rFonts w:ascii="Arial" w:hAnsi="Arial" w:cs="Arial"/>
              </w:rPr>
            </w:r>
            <w:r w:rsidR="00161E0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262" w:type="dxa"/>
            <w:shd w:val="clear" w:color="auto" w:fill="auto"/>
            <w:vAlign w:val="center"/>
          </w:tcPr>
          <w:p w:rsidR="002547B3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Tiefdruck (Illustrationstiefdruck)</w:t>
            </w:r>
          </w:p>
        </w:tc>
      </w:tr>
      <w:tr w:rsidR="002547B3" w:rsidRPr="00040A0E" w:rsidTr="00C358B8">
        <w:trPr>
          <w:trHeight w:val="303"/>
        </w:trPr>
        <w:tc>
          <w:tcPr>
            <w:tcW w:w="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61E07">
              <w:rPr>
                <w:rFonts w:ascii="Arial" w:hAnsi="Arial" w:cs="Arial"/>
              </w:rPr>
            </w:r>
            <w:r w:rsidR="00161E0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Coldset-Rollenoffsetdruck</w:t>
            </w:r>
          </w:p>
        </w:tc>
        <w:tc>
          <w:tcPr>
            <w:tcW w:w="286" w:type="dxa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61E07">
              <w:rPr>
                <w:rFonts w:ascii="Arial" w:hAnsi="Arial" w:cs="Arial"/>
              </w:rPr>
            </w:r>
            <w:r w:rsidR="00161E0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Digitaldruck</w:t>
            </w:r>
            <w:r w:rsidR="000F3165">
              <w:rPr>
                <w:rFonts w:ascii="Arial" w:hAnsi="Arial" w:cs="Arial"/>
              </w:rPr>
              <w:t xml:space="preserve">: </w:t>
            </w:r>
            <w:r w:rsidR="000F3165">
              <w:rPr>
                <w:rFonts w:ascii="Arial" w:hAnsi="Arial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5" w:name="Text35"/>
            <w:r w:rsidR="000F3165">
              <w:rPr>
                <w:rFonts w:ascii="Arial" w:hAnsi="Arial" w:cs="Arial"/>
              </w:rPr>
              <w:instrText xml:space="preserve"> FORMTEXT </w:instrText>
            </w:r>
            <w:r w:rsidR="000F3165">
              <w:rPr>
                <w:rFonts w:ascii="Arial" w:hAnsi="Arial" w:cs="Arial"/>
              </w:rPr>
            </w:r>
            <w:r w:rsidR="000F3165">
              <w:rPr>
                <w:rFonts w:ascii="Arial" w:hAnsi="Arial" w:cs="Arial"/>
              </w:rPr>
              <w:fldChar w:fldCharType="separate"/>
            </w:r>
            <w:r w:rsidR="000F3165">
              <w:rPr>
                <w:rFonts w:ascii="Arial" w:hAnsi="Arial" w:cs="Arial"/>
                <w:noProof/>
              </w:rPr>
              <w:t> </w:t>
            </w:r>
            <w:r w:rsidR="000F3165">
              <w:rPr>
                <w:rFonts w:ascii="Arial" w:hAnsi="Arial" w:cs="Arial"/>
                <w:noProof/>
              </w:rPr>
              <w:t> </w:t>
            </w:r>
            <w:r w:rsidR="000F3165">
              <w:rPr>
                <w:rFonts w:ascii="Arial" w:hAnsi="Arial" w:cs="Arial"/>
                <w:noProof/>
              </w:rPr>
              <w:t> </w:t>
            </w:r>
            <w:r w:rsidR="000F3165">
              <w:rPr>
                <w:rFonts w:ascii="Arial" w:hAnsi="Arial" w:cs="Arial"/>
                <w:noProof/>
              </w:rPr>
              <w:t> </w:t>
            </w:r>
            <w:r w:rsidR="000F3165">
              <w:rPr>
                <w:rFonts w:ascii="Arial" w:hAnsi="Arial" w:cs="Arial"/>
                <w:noProof/>
              </w:rPr>
              <w:t> </w:t>
            </w:r>
            <w:r w:rsidR="000F3165">
              <w:rPr>
                <w:rFonts w:ascii="Arial" w:hAnsi="Arial" w:cs="Arial"/>
              </w:rPr>
              <w:fldChar w:fldCharType="end"/>
            </w:r>
            <w:bookmarkEnd w:id="35"/>
          </w:p>
        </w:tc>
        <w:tc>
          <w:tcPr>
            <w:tcW w:w="286" w:type="dxa"/>
            <w:vAlign w:val="center"/>
          </w:tcPr>
          <w:p w:rsidR="002547B3" w:rsidRPr="00235C91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161E07">
              <w:rPr>
                <w:rFonts w:ascii="Arial" w:hAnsi="Arial" w:cs="Arial"/>
              </w:rPr>
            </w:r>
            <w:r w:rsidR="00161E0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262" w:type="dxa"/>
            <w:shd w:val="clear" w:color="auto" w:fill="auto"/>
            <w:vAlign w:val="center"/>
          </w:tcPr>
          <w:p w:rsidR="002547B3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Flexodruck</w:t>
            </w:r>
          </w:p>
        </w:tc>
      </w:tr>
      <w:tr w:rsidR="002547B3" w:rsidRPr="00040A0E" w:rsidTr="00C358B8">
        <w:trPr>
          <w:trHeight w:val="303"/>
        </w:trPr>
        <w:tc>
          <w:tcPr>
            <w:tcW w:w="9781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47B3" w:rsidRDefault="002547B3" w:rsidP="00C358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Andere: </w:t>
            </w:r>
            <w:r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6" w:name="Text3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6"/>
          </w:p>
        </w:tc>
      </w:tr>
    </w:tbl>
    <w:p w:rsidR="002547B3" w:rsidRDefault="002547B3" w:rsidP="00E54D15">
      <w:pPr>
        <w:rPr>
          <w:rFonts w:cs="Arial"/>
          <w:b/>
        </w:rPr>
      </w:pPr>
    </w:p>
    <w:p w:rsidR="002547B3" w:rsidRPr="00B37652" w:rsidRDefault="002547B3" w:rsidP="00E54D15">
      <w:pPr>
        <w:rPr>
          <w:rFonts w:cs="Arial"/>
        </w:rPr>
      </w:pPr>
    </w:p>
    <w:p w:rsidR="00B37652" w:rsidRPr="00A805A2" w:rsidRDefault="00B37652" w:rsidP="00B37652">
      <w:pPr>
        <w:rPr>
          <w:rFonts w:cs="Arial"/>
        </w:rPr>
      </w:pPr>
      <w:r w:rsidRPr="00A805A2">
        <w:rPr>
          <w:rFonts w:cs="Arial"/>
          <w:b/>
        </w:rPr>
        <w:t>Erklärung des Antragstellers</w:t>
      </w:r>
    </w:p>
    <w:p w:rsidR="00E54D15" w:rsidRPr="00B37652" w:rsidRDefault="00E54D15" w:rsidP="00E54D15">
      <w:pPr>
        <w:rPr>
          <w:rFonts w:cs="Arial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"/>
        <w:gridCol w:w="564"/>
        <w:gridCol w:w="3919"/>
        <w:gridCol w:w="2539"/>
        <w:gridCol w:w="284"/>
        <w:gridCol w:w="1018"/>
      </w:tblGrid>
      <w:tr w:rsidR="00B37652" w:rsidTr="00E65113">
        <w:tc>
          <w:tcPr>
            <w:tcW w:w="1020" w:type="dxa"/>
            <w:vAlign w:val="center"/>
          </w:tcPr>
          <w:p w:rsidR="00B37652" w:rsidRDefault="00B37652" w:rsidP="00B3765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Abschnitt</w:t>
            </w:r>
          </w:p>
        </w:tc>
        <w:tc>
          <w:tcPr>
            <w:tcW w:w="7022" w:type="dxa"/>
            <w:gridSpan w:val="3"/>
            <w:vAlign w:val="center"/>
          </w:tcPr>
          <w:p w:rsidR="00B37652" w:rsidRDefault="00B37652" w:rsidP="00B3765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Erklärung / Nachweise</w:t>
            </w:r>
          </w:p>
        </w:tc>
        <w:tc>
          <w:tcPr>
            <w:tcW w:w="1302" w:type="dxa"/>
            <w:gridSpan w:val="2"/>
            <w:vAlign w:val="center"/>
          </w:tcPr>
          <w:p w:rsidR="00B37652" w:rsidRDefault="00B37652" w:rsidP="00E2620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Bitte zu</w:t>
            </w:r>
            <w:r>
              <w:rPr>
                <w:rFonts w:cs="Arial"/>
              </w:rPr>
              <w:softHyphen/>
              <w:t>treffendes markieren!</w:t>
            </w:r>
          </w:p>
        </w:tc>
      </w:tr>
      <w:tr w:rsidR="00B37652" w:rsidRPr="00E26209" w:rsidTr="00E65113">
        <w:tc>
          <w:tcPr>
            <w:tcW w:w="1020" w:type="dxa"/>
          </w:tcPr>
          <w:p w:rsidR="00B37652" w:rsidRPr="00E26209" w:rsidRDefault="00A805A2" w:rsidP="00B50847">
            <w:pPr>
              <w:rPr>
                <w:rFonts w:cs="Arial"/>
                <w:b/>
              </w:rPr>
            </w:pPr>
            <w:r w:rsidRPr="00E26209">
              <w:rPr>
                <w:rFonts w:cs="Arial"/>
                <w:b/>
              </w:rPr>
              <w:t>3.1</w:t>
            </w:r>
          </w:p>
        </w:tc>
        <w:tc>
          <w:tcPr>
            <w:tcW w:w="7022" w:type="dxa"/>
            <w:gridSpan w:val="3"/>
          </w:tcPr>
          <w:p w:rsidR="00B37652" w:rsidRPr="00E26209" w:rsidRDefault="00A805A2" w:rsidP="00B50847">
            <w:pPr>
              <w:rPr>
                <w:rFonts w:cs="Arial"/>
                <w:b/>
              </w:rPr>
            </w:pPr>
            <w:r w:rsidRPr="00E26209">
              <w:rPr>
                <w:rFonts w:cs="Arial"/>
                <w:b/>
              </w:rPr>
              <w:t>Faserrohstoffeinsatz</w:t>
            </w:r>
          </w:p>
        </w:tc>
        <w:tc>
          <w:tcPr>
            <w:tcW w:w="1302" w:type="dxa"/>
            <w:gridSpan w:val="2"/>
            <w:vAlign w:val="center"/>
          </w:tcPr>
          <w:p w:rsidR="00B37652" w:rsidRPr="00E26209" w:rsidRDefault="00B37652" w:rsidP="00E26209">
            <w:pPr>
              <w:jc w:val="center"/>
              <w:rPr>
                <w:rFonts w:cs="Arial"/>
                <w:b/>
              </w:rPr>
            </w:pPr>
          </w:p>
        </w:tc>
      </w:tr>
      <w:tr w:rsidR="00B37652" w:rsidTr="00E65113">
        <w:tc>
          <w:tcPr>
            <w:tcW w:w="1020" w:type="dxa"/>
          </w:tcPr>
          <w:p w:rsidR="00B37652" w:rsidRDefault="00B37652" w:rsidP="00B50847">
            <w:pPr>
              <w:rPr>
                <w:rFonts w:cs="Arial"/>
              </w:rPr>
            </w:pPr>
          </w:p>
        </w:tc>
        <w:tc>
          <w:tcPr>
            <w:tcW w:w="7022" w:type="dxa"/>
            <w:gridSpan w:val="3"/>
          </w:tcPr>
          <w:p w:rsidR="00B37652" w:rsidRDefault="00E26209" w:rsidP="00E26209">
            <w:pPr>
              <w:rPr>
                <w:rFonts w:cs="Arial"/>
              </w:rPr>
            </w:pPr>
            <w:r>
              <w:rPr>
                <w:rFonts w:cs="Arial"/>
              </w:rPr>
              <w:t>Hiermit wird erklärt, dass das oben genannte Produkt zu 100</w:t>
            </w:r>
            <w:r w:rsidR="00E875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% aus Altpapier besteht. </w:t>
            </w:r>
          </w:p>
        </w:tc>
        <w:tc>
          <w:tcPr>
            <w:tcW w:w="1302" w:type="dxa"/>
            <w:gridSpan w:val="2"/>
            <w:vAlign w:val="center"/>
          </w:tcPr>
          <w:p w:rsidR="00B37652" w:rsidRDefault="00E26209" w:rsidP="00E2620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107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37"/>
          </w:p>
        </w:tc>
      </w:tr>
      <w:tr w:rsidR="00613132" w:rsidTr="00E65113">
        <w:tc>
          <w:tcPr>
            <w:tcW w:w="1020" w:type="dxa"/>
          </w:tcPr>
          <w:p w:rsidR="00613132" w:rsidRDefault="00613132" w:rsidP="00B50847">
            <w:pPr>
              <w:rPr>
                <w:rFonts w:cs="Arial"/>
              </w:rPr>
            </w:pPr>
          </w:p>
        </w:tc>
        <w:tc>
          <w:tcPr>
            <w:tcW w:w="7022" w:type="dxa"/>
            <w:gridSpan w:val="3"/>
          </w:tcPr>
          <w:p w:rsidR="00613132" w:rsidRDefault="00613132" w:rsidP="00E26209">
            <w:pPr>
              <w:rPr>
                <w:rFonts w:cs="Arial"/>
              </w:rPr>
            </w:pPr>
            <w:r>
              <w:t>Für Fertigerzeugnisse nach 2b) ist eine Toleranz von 5 % anderer Papiere zulässig.</w:t>
            </w:r>
            <w:r w:rsidR="00E65113">
              <w:t xml:space="preserve"> Diese liegt bei </w:t>
            </w:r>
            <w:r w:rsidR="00E65113"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E65113">
              <w:rPr>
                <w:rFonts w:cs="Arial"/>
              </w:rPr>
              <w:instrText xml:space="preserve"> FORMTEXT </w:instrText>
            </w:r>
            <w:r w:rsidR="00E65113">
              <w:rPr>
                <w:rFonts w:cs="Arial"/>
              </w:rPr>
            </w:r>
            <w:r w:rsidR="00E65113">
              <w:rPr>
                <w:rFonts w:cs="Arial"/>
              </w:rPr>
              <w:fldChar w:fldCharType="separate"/>
            </w:r>
            <w:r w:rsidR="00E65113">
              <w:rPr>
                <w:rFonts w:cs="Arial"/>
                <w:noProof/>
              </w:rPr>
              <w:t> </w:t>
            </w:r>
            <w:r w:rsidR="00E65113">
              <w:rPr>
                <w:rFonts w:cs="Arial"/>
                <w:noProof/>
              </w:rPr>
              <w:t> </w:t>
            </w:r>
            <w:r w:rsidR="00E65113">
              <w:rPr>
                <w:rFonts w:cs="Arial"/>
                <w:noProof/>
              </w:rPr>
              <w:t> </w:t>
            </w:r>
            <w:r w:rsidR="00E65113">
              <w:rPr>
                <w:rFonts w:cs="Arial"/>
                <w:noProof/>
              </w:rPr>
              <w:t> </w:t>
            </w:r>
            <w:r w:rsidR="00E65113">
              <w:rPr>
                <w:rFonts w:cs="Arial"/>
                <w:noProof/>
              </w:rPr>
              <w:t> </w:t>
            </w:r>
            <w:r w:rsidR="00E65113">
              <w:rPr>
                <w:rFonts w:cs="Arial"/>
              </w:rPr>
              <w:fldChar w:fldCharType="end"/>
            </w:r>
            <w:r w:rsidR="00E65113">
              <w:rPr>
                <w:rFonts w:cs="Arial"/>
              </w:rPr>
              <w:t xml:space="preserve"> </w:t>
            </w:r>
            <w:r w:rsidR="00E65113">
              <w:t>%.</w:t>
            </w:r>
          </w:p>
        </w:tc>
        <w:tc>
          <w:tcPr>
            <w:tcW w:w="1302" w:type="dxa"/>
            <w:gridSpan w:val="2"/>
            <w:vAlign w:val="center"/>
          </w:tcPr>
          <w:p w:rsidR="00613132" w:rsidRDefault="00613132" w:rsidP="00E2620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EE2B43" w:rsidTr="00E65113">
        <w:tc>
          <w:tcPr>
            <w:tcW w:w="1020" w:type="dxa"/>
            <w:tcBorders>
              <w:bottom w:val="single" w:sz="12" w:space="0" w:color="auto"/>
            </w:tcBorders>
          </w:tcPr>
          <w:p w:rsidR="00B37652" w:rsidRDefault="00B37652" w:rsidP="00B50847">
            <w:pPr>
              <w:rPr>
                <w:rFonts w:cs="Arial"/>
              </w:rPr>
            </w:pPr>
          </w:p>
        </w:tc>
        <w:tc>
          <w:tcPr>
            <w:tcW w:w="7022" w:type="dxa"/>
            <w:gridSpan w:val="3"/>
            <w:tcBorders>
              <w:bottom w:val="single" w:sz="12" w:space="0" w:color="auto"/>
            </w:tcBorders>
          </w:tcPr>
          <w:p w:rsidR="00B37652" w:rsidRDefault="00613132" w:rsidP="003A36CF">
            <w:pPr>
              <w:rPr>
                <w:rFonts w:cs="Arial"/>
              </w:rPr>
            </w:pPr>
            <w:r>
              <w:t xml:space="preserve">Die verwendeten Papiere oder Kartons müssen nach DE-UZ 14a zertifiziert sein. </w:t>
            </w:r>
          </w:p>
        </w:tc>
        <w:tc>
          <w:tcPr>
            <w:tcW w:w="1302" w:type="dxa"/>
            <w:gridSpan w:val="2"/>
            <w:tcBorders>
              <w:bottom w:val="single" w:sz="12" w:space="0" w:color="auto"/>
            </w:tcBorders>
            <w:vAlign w:val="center"/>
          </w:tcPr>
          <w:p w:rsidR="00D35974" w:rsidRPr="00D35974" w:rsidRDefault="00D35974" w:rsidP="00E26209">
            <w:pPr>
              <w:jc w:val="center"/>
              <w:rPr>
                <w:rFonts w:cs="Arial"/>
              </w:rPr>
            </w:pPr>
          </w:p>
        </w:tc>
      </w:tr>
      <w:tr w:rsidR="004F0903" w:rsidRPr="004F0903" w:rsidTr="00E65113">
        <w:tc>
          <w:tcPr>
            <w:tcW w:w="15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Pr="004F0903" w:rsidRDefault="004F0903" w:rsidP="00BF65D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Teil des Produkts</w:t>
            </w:r>
            <w:bookmarkStart w:id="38" w:name="_Ref506815283"/>
            <w:r w:rsidR="00A37CB3">
              <w:rPr>
                <w:rStyle w:val="Funotenzeichen"/>
                <w:rFonts w:cs="Arial"/>
                <w:i/>
              </w:rPr>
              <w:footnoteReference w:id="4"/>
            </w:r>
            <w:bookmarkEnd w:id="38"/>
          </w:p>
        </w:tc>
        <w:tc>
          <w:tcPr>
            <w:tcW w:w="39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Pr="004F0903" w:rsidRDefault="004F0903" w:rsidP="00BF65D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Handelsname des Papiers</w:t>
            </w:r>
            <w:r w:rsidR="00E87AEE">
              <w:t xml:space="preserve"> oder Kartons</w:t>
            </w:r>
          </w:p>
        </w:tc>
        <w:tc>
          <w:tcPr>
            <w:tcW w:w="282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Pr="004F0903" w:rsidRDefault="004F0903" w:rsidP="00BF65D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Hersteller/Vertreiber</w:t>
            </w:r>
          </w:p>
        </w:tc>
        <w:tc>
          <w:tcPr>
            <w:tcW w:w="10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903" w:rsidRPr="004F0903" w:rsidRDefault="004F0903" w:rsidP="00BF65D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Vertrags</w:t>
            </w:r>
            <w:r w:rsidRPr="004F0903">
              <w:rPr>
                <w:rFonts w:cs="Arial"/>
                <w:i/>
              </w:rPr>
              <w:softHyphen/>
              <w:t>nr.</w:t>
            </w:r>
          </w:p>
        </w:tc>
      </w:tr>
      <w:tr w:rsidR="004F0903" w:rsidTr="00E65113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 w:rsidR="004F0903"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statusText w:type="text" w:val="Innenteil, Umschlag, Deckblatt, Rücken, etc."/>
                  <w:textInput/>
                </w:ffData>
              </w:fldChar>
            </w:r>
            <w:bookmarkStart w:id="39" w:name="Text33"/>
            <w:r w:rsidR="004F0903">
              <w:rPr>
                <w:rFonts w:cs="Arial"/>
              </w:rPr>
              <w:instrText xml:space="preserve"> FORMTEXT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 w:rsidR="004F0903">
              <w:rPr>
                <w:rFonts w:cs="Arial"/>
              </w:rPr>
              <w:fldChar w:fldCharType="end"/>
            </w:r>
            <w:bookmarkEnd w:id="39"/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4F0903" w:rsidTr="00E65113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4F0903" w:rsidTr="00E65113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4F0903" w:rsidTr="00E65113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0903" w:rsidRDefault="004F0903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E65113" w:rsidTr="004632FF"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</w:tcPr>
          <w:p w:rsidR="00E65113" w:rsidRDefault="00E65113" w:rsidP="004632FF">
            <w:pPr>
              <w:rPr>
                <w:rFonts w:cs="Arial"/>
              </w:rPr>
            </w:pPr>
          </w:p>
        </w:tc>
        <w:tc>
          <w:tcPr>
            <w:tcW w:w="702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E65113" w:rsidRDefault="00E65113" w:rsidP="004632FF">
            <w:pPr>
              <w:rPr>
                <w:rFonts w:cs="Arial"/>
              </w:rPr>
            </w:pPr>
            <w:r>
              <w:rPr>
                <w:sz w:val="18"/>
                <w:szCs w:val="18"/>
              </w:rPr>
              <w:t xml:space="preserve">Für die Herstellung von bedrucktem Geschenkpapier sind abweichend davon Papiere nach DE-UZ 217a zulässig. </w:t>
            </w:r>
            <w:r>
              <w:t xml:space="preserve"> </w:t>
            </w:r>
          </w:p>
        </w:tc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65113" w:rsidRDefault="00E65113" w:rsidP="004632FF">
            <w:pPr>
              <w:jc w:val="center"/>
              <w:rPr>
                <w:rFonts w:cs="Arial"/>
              </w:rPr>
            </w:pPr>
          </w:p>
        </w:tc>
      </w:tr>
      <w:tr w:rsidR="00E65113" w:rsidRPr="004F0903" w:rsidTr="004632FF">
        <w:tc>
          <w:tcPr>
            <w:tcW w:w="15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113" w:rsidRPr="004F0903" w:rsidRDefault="00E65113" w:rsidP="004632F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Teil des Produkts</w:t>
            </w:r>
            <w:r w:rsidR="004632FF">
              <w:rPr>
                <w:rStyle w:val="Funotenzeichen"/>
              </w:rPr>
              <w:t>4</w:t>
            </w:r>
          </w:p>
        </w:tc>
        <w:tc>
          <w:tcPr>
            <w:tcW w:w="39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113" w:rsidRPr="004F0903" w:rsidRDefault="00E65113" w:rsidP="004632F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 xml:space="preserve">Handelsname des </w:t>
            </w:r>
            <w:r w:rsidR="00E87AEE" w:rsidRPr="004F0903">
              <w:rPr>
                <w:rFonts w:cs="Arial"/>
                <w:i/>
              </w:rPr>
              <w:t>Papiers</w:t>
            </w:r>
            <w:r w:rsidR="00E87AEE">
              <w:t xml:space="preserve"> oder Kartons</w:t>
            </w:r>
          </w:p>
        </w:tc>
        <w:tc>
          <w:tcPr>
            <w:tcW w:w="282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113" w:rsidRPr="004F0903" w:rsidRDefault="00E65113" w:rsidP="004632F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Hersteller/Vertreiber</w:t>
            </w:r>
          </w:p>
        </w:tc>
        <w:tc>
          <w:tcPr>
            <w:tcW w:w="10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113" w:rsidRPr="004F0903" w:rsidRDefault="00E65113" w:rsidP="004632F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Vertrags</w:t>
            </w:r>
            <w:r w:rsidRPr="004F0903">
              <w:rPr>
                <w:rFonts w:cs="Arial"/>
                <w:i/>
              </w:rPr>
              <w:softHyphen/>
              <w:t>nr.</w:t>
            </w:r>
          </w:p>
        </w:tc>
      </w:tr>
      <w:tr w:rsidR="00E65113" w:rsidTr="004632FF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113" w:rsidRDefault="00E65113" w:rsidP="004632F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statusText w:type="text" w:val="Innenteil, Umschlag, Deckblatt, Rücken, etc.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113" w:rsidRDefault="00E65113" w:rsidP="004632F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113" w:rsidRDefault="00E65113" w:rsidP="004632F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5113" w:rsidRDefault="00E65113" w:rsidP="004632F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E65113" w:rsidTr="004632FF">
        <w:tc>
          <w:tcPr>
            <w:tcW w:w="9344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5113" w:rsidRDefault="00E65113" w:rsidP="00BF65DF">
            <w:pPr>
              <w:rPr>
                <w:rFonts w:cs="Arial"/>
              </w:rPr>
            </w:pPr>
          </w:p>
        </w:tc>
      </w:tr>
      <w:tr w:rsidR="00E65113" w:rsidTr="00E65113"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</w:tcPr>
          <w:p w:rsidR="00E65113" w:rsidRDefault="00E65113" w:rsidP="00E65113">
            <w:pPr>
              <w:rPr>
                <w:rFonts w:cs="Arial"/>
              </w:rPr>
            </w:pPr>
          </w:p>
        </w:tc>
        <w:tc>
          <w:tcPr>
            <w:tcW w:w="702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E65113" w:rsidRDefault="00E65113" w:rsidP="00E65113">
            <w:pPr>
              <w:rPr>
                <w:rFonts w:cs="Arial"/>
              </w:rPr>
            </w:pPr>
            <w:r>
              <w:t>Die verwendeten Kartons müssen nach DE-UZ 56</w:t>
            </w:r>
            <w:r>
              <w:rPr>
                <w:rStyle w:val="Funotenzeichen"/>
              </w:rPr>
              <w:footnoteReference w:id="5"/>
            </w:r>
            <w:r>
              <w:t xml:space="preserve"> zertifiziert sein. </w:t>
            </w:r>
          </w:p>
        </w:tc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65113" w:rsidRDefault="00E65113" w:rsidP="00E65113">
            <w:pPr>
              <w:jc w:val="center"/>
              <w:rPr>
                <w:rFonts w:cs="Arial"/>
              </w:rPr>
            </w:pPr>
          </w:p>
        </w:tc>
      </w:tr>
      <w:tr w:rsidR="00350D1B" w:rsidRPr="004F0903" w:rsidTr="00E65113">
        <w:tc>
          <w:tcPr>
            <w:tcW w:w="15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Pr="004F0903" w:rsidRDefault="00350D1B" w:rsidP="00BF65D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Teil des Produkts</w:t>
            </w:r>
            <w:r w:rsidR="004632FF">
              <w:rPr>
                <w:rFonts w:cs="Arial"/>
                <w:i/>
                <w:vertAlign w:val="superscript"/>
              </w:rPr>
              <w:t>4</w:t>
            </w:r>
          </w:p>
        </w:tc>
        <w:tc>
          <w:tcPr>
            <w:tcW w:w="39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Pr="004F0903" w:rsidRDefault="00350D1B" w:rsidP="00BF65D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 xml:space="preserve">Handelsname des </w:t>
            </w:r>
            <w:r>
              <w:rPr>
                <w:rFonts w:cs="Arial"/>
                <w:i/>
              </w:rPr>
              <w:t>Karton</w:t>
            </w:r>
            <w:r w:rsidRPr="004F0903">
              <w:rPr>
                <w:rFonts w:cs="Arial"/>
                <w:i/>
              </w:rPr>
              <w:t>s</w:t>
            </w:r>
          </w:p>
        </w:tc>
        <w:tc>
          <w:tcPr>
            <w:tcW w:w="282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Pr="004F0903" w:rsidRDefault="00350D1B" w:rsidP="00BF65D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Hersteller/Vertreiber</w:t>
            </w:r>
          </w:p>
        </w:tc>
        <w:tc>
          <w:tcPr>
            <w:tcW w:w="10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D1B" w:rsidRPr="004F0903" w:rsidRDefault="00350D1B" w:rsidP="00BF65DF">
            <w:pPr>
              <w:rPr>
                <w:rFonts w:cs="Arial"/>
                <w:i/>
              </w:rPr>
            </w:pPr>
            <w:r w:rsidRPr="004F0903">
              <w:rPr>
                <w:rFonts w:cs="Arial"/>
                <w:i/>
              </w:rPr>
              <w:t>Vertrags</w:t>
            </w:r>
            <w:r w:rsidRPr="004F0903">
              <w:rPr>
                <w:rFonts w:cs="Arial"/>
                <w:i/>
              </w:rPr>
              <w:softHyphen/>
              <w:t>nr.</w:t>
            </w:r>
          </w:p>
        </w:tc>
      </w:tr>
      <w:tr w:rsidR="00350D1B" w:rsidTr="00E65113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statusText w:type="text" w:val="Innenteil, Umschlag, Deckblatt, Rücken, etc.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50D1B" w:rsidTr="00E65113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350D1B" w:rsidTr="00E65113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D1B" w:rsidRDefault="00350D1B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2455D9" w:rsidTr="004632FF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5D9" w:rsidRDefault="002455D9" w:rsidP="002455D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5D9" w:rsidRDefault="002455D9" w:rsidP="002455D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5D9" w:rsidRDefault="002455D9" w:rsidP="002455D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55D9" w:rsidRDefault="002455D9" w:rsidP="002455D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2455D9" w:rsidTr="00E65113">
        <w:tc>
          <w:tcPr>
            <w:tcW w:w="158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55D9" w:rsidRDefault="002455D9" w:rsidP="002455D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55D9" w:rsidRDefault="002455D9" w:rsidP="002455D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2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455D9" w:rsidRDefault="002455D9" w:rsidP="002455D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5D9" w:rsidRDefault="002455D9" w:rsidP="002455D9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E87AEE" w:rsidRDefault="00E87AE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52"/>
        <w:gridCol w:w="561"/>
        <w:gridCol w:w="4244"/>
        <w:gridCol w:w="2068"/>
        <w:gridCol w:w="1319"/>
      </w:tblGrid>
      <w:tr w:rsidR="00E87AEE" w:rsidTr="00E87AEE">
        <w:tc>
          <w:tcPr>
            <w:tcW w:w="1152" w:type="dxa"/>
          </w:tcPr>
          <w:p w:rsidR="00E87AEE" w:rsidRDefault="00E87AEE" w:rsidP="004632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Abschnitt</w:t>
            </w:r>
          </w:p>
        </w:tc>
        <w:tc>
          <w:tcPr>
            <w:tcW w:w="6873" w:type="dxa"/>
            <w:gridSpan w:val="3"/>
          </w:tcPr>
          <w:p w:rsidR="00E87AEE" w:rsidRDefault="00E87AEE" w:rsidP="004632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Erklärung / Nachweise</w:t>
            </w:r>
          </w:p>
        </w:tc>
        <w:tc>
          <w:tcPr>
            <w:tcW w:w="1319" w:type="dxa"/>
          </w:tcPr>
          <w:p w:rsidR="00E87AEE" w:rsidRDefault="00E87AEE" w:rsidP="004632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Bitte zu</w:t>
            </w:r>
            <w:r>
              <w:rPr>
                <w:rFonts w:cs="Arial"/>
              </w:rPr>
              <w:softHyphen/>
              <w:t>treffendes markieren!</w:t>
            </w:r>
          </w:p>
        </w:tc>
      </w:tr>
      <w:tr w:rsidR="00E87AEE" w:rsidRPr="00E26209" w:rsidTr="00E87AEE">
        <w:tc>
          <w:tcPr>
            <w:tcW w:w="1152" w:type="dxa"/>
          </w:tcPr>
          <w:p w:rsidR="00E87AEE" w:rsidRPr="00E26209" w:rsidRDefault="00E87AEE" w:rsidP="004632FF">
            <w:pPr>
              <w:rPr>
                <w:rFonts w:cs="Arial"/>
                <w:b/>
              </w:rPr>
            </w:pPr>
            <w:r w:rsidRPr="00E26209">
              <w:rPr>
                <w:rFonts w:cs="Arial"/>
                <w:b/>
              </w:rPr>
              <w:t>3.</w:t>
            </w:r>
            <w:r>
              <w:rPr>
                <w:rFonts w:cs="Arial"/>
                <w:b/>
              </w:rPr>
              <w:t>2</w:t>
            </w:r>
          </w:p>
        </w:tc>
        <w:tc>
          <w:tcPr>
            <w:tcW w:w="6873" w:type="dxa"/>
            <w:gridSpan w:val="3"/>
          </w:tcPr>
          <w:p w:rsidR="00E87AEE" w:rsidRPr="00E26209" w:rsidRDefault="00E87AEE" w:rsidP="004632FF">
            <w:pPr>
              <w:rPr>
                <w:rFonts w:cs="Arial"/>
                <w:b/>
              </w:rPr>
            </w:pPr>
            <w:r w:rsidRPr="00E87AEE">
              <w:rPr>
                <w:rFonts w:cs="Arial"/>
                <w:b/>
              </w:rPr>
              <w:t>Papierfremde Materialien</w:t>
            </w:r>
          </w:p>
        </w:tc>
        <w:tc>
          <w:tcPr>
            <w:tcW w:w="1319" w:type="dxa"/>
          </w:tcPr>
          <w:p w:rsidR="00E87AEE" w:rsidRPr="00E26209" w:rsidRDefault="00E87AEE" w:rsidP="004632FF">
            <w:pPr>
              <w:jc w:val="center"/>
              <w:rPr>
                <w:rFonts w:cs="Arial"/>
                <w:b/>
              </w:rPr>
            </w:pPr>
          </w:p>
        </w:tc>
      </w:tr>
      <w:tr w:rsidR="00E87AEE" w:rsidRPr="00E26209" w:rsidTr="00E87AEE">
        <w:tc>
          <w:tcPr>
            <w:tcW w:w="1152" w:type="dxa"/>
          </w:tcPr>
          <w:p w:rsidR="00E87AEE" w:rsidRPr="00E26209" w:rsidRDefault="00E87AEE" w:rsidP="004632FF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E87AEE" w:rsidRPr="00E87AEE" w:rsidRDefault="00E87AEE" w:rsidP="00E87AEE">
            <w:pPr>
              <w:jc w:val="both"/>
              <w:rPr>
                <w:rFonts w:cs="Arial"/>
                <w:b/>
              </w:rPr>
            </w:pPr>
            <w:r>
              <w:t>Für Fertigerzeugnisse nach 2a) ist eine Toleranz von 5 % papierfremder Materialien (z.B. Metall, Kunststoffe) zulässig, bezogen auf die Gesamtmasse des Produktes.</w:t>
            </w:r>
          </w:p>
        </w:tc>
        <w:tc>
          <w:tcPr>
            <w:tcW w:w="1319" w:type="dxa"/>
            <w:vAlign w:val="center"/>
          </w:tcPr>
          <w:p w:rsidR="00E87AEE" w:rsidRPr="00E26209" w:rsidRDefault="00E87AEE" w:rsidP="00E87AE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E87AEE" w:rsidRPr="00E26209" w:rsidTr="00E87AEE">
        <w:tc>
          <w:tcPr>
            <w:tcW w:w="1152" w:type="dxa"/>
          </w:tcPr>
          <w:p w:rsidR="00E87AEE" w:rsidRPr="00E26209" w:rsidRDefault="00E87AEE" w:rsidP="004632FF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E87AEE" w:rsidRDefault="00E87AEE" w:rsidP="00E87AEE">
            <w:pPr>
              <w:jc w:val="both"/>
            </w:pPr>
            <w:r>
              <w:t>Für Fertigerzeugnisse nach 2b) sind papierfremde Materialien zulässig (unter anderem Schließmechanik, Ösen, Nieten und Hängemappenschienen aus Metall, etc.), die funktionsbedingt erforderlich sind.</w:t>
            </w:r>
          </w:p>
        </w:tc>
        <w:tc>
          <w:tcPr>
            <w:tcW w:w="1319" w:type="dxa"/>
            <w:vAlign w:val="center"/>
          </w:tcPr>
          <w:p w:rsidR="00E87AEE" w:rsidRPr="00E87AEE" w:rsidRDefault="00E87AEE" w:rsidP="00E87AE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E87AEE" w:rsidRPr="00E26209" w:rsidTr="00E87AEE">
        <w:tc>
          <w:tcPr>
            <w:tcW w:w="1152" w:type="dxa"/>
          </w:tcPr>
          <w:p w:rsidR="00E87AEE" w:rsidRPr="00E26209" w:rsidRDefault="00E87AEE" w:rsidP="004632FF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E87AEE" w:rsidRDefault="00E87AEE" w:rsidP="00E87AEE">
            <w:pPr>
              <w:jc w:val="both"/>
            </w:pPr>
            <w:r>
              <w:t>Kunststoffe aus PVC dürfen nicht eingesetzt werden.</w:t>
            </w:r>
          </w:p>
        </w:tc>
        <w:tc>
          <w:tcPr>
            <w:tcW w:w="1319" w:type="dxa"/>
            <w:vAlign w:val="center"/>
          </w:tcPr>
          <w:p w:rsidR="00E87AEE" w:rsidRDefault="00E87AEE" w:rsidP="00E87AEE">
            <w:pPr>
              <w:jc w:val="center"/>
              <w:rPr>
                <w:rFonts w:cs="Arial"/>
              </w:rPr>
            </w:pPr>
          </w:p>
        </w:tc>
      </w:tr>
      <w:tr w:rsidR="00C33100" w:rsidTr="00E87AEE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152" w:type="dxa"/>
            <w:tcBorders>
              <w:top w:val="single" w:sz="4" w:space="0" w:color="auto"/>
              <w:bottom w:val="single" w:sz="12" w:space="0" w:color="auto"/>
            </w:tcBorders>
          </w:tcPr>
          <w:p w:rsidR="00C33100" w:rsidRDefault="00C33100" w:rsidP="00B50847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C33100" w:rsidRDefault="00C33100" w:rsidP="00BF65DF">
            <w:pPr>
              <w:rPr>
                <w:rFonts w:cs="Arial"/>
              </w:rPr>
            </w:pPr>
            <w:r>
              <w:rPr>
                <w:rFonts w:cs="Arial"/>
              </w:rPr>
              <w:t>Im oben genannten Produkt werden funktionsbedingt folgende son</w:t>
            </w:r>
            <w:r w:rsidR="002031AD">
              <w:rPr>
                <w:rFonts w:cs="Arial"/>
              </w:rPr>
              <w:softHyphen/>
            </w:r>
            <w:r>
              <w:rPr>
                <w:rFonts w:cs="Arial"/>
              </w:rPr>
              <w:t xml:space="preserve">stige Materialien eingesetzt (z.B. PE-Folie, Spiralen oder Heftklammern aus Metall, textile </w:t>
            </w:r>
            <w:r w:rsidR="00BF65DF">
              <w:rPr>
                <w:rFonts w:cs="Arial"/>
              </w:rPr>
              <w:t>Fasern):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33100" w:rsidRDefault="00C33100" w:rsidP="00E26209">
            <w:pPr>
              <w:jc w:val="center"/>
              <w:rPr>
                <w:rFonts w:cs="Arial"/>
              </w:rPr>
            </w:pPr>
          </w:p>
        </w:tc>
      </w:tr>
      <w:tr w:rsidR="00BF65DF" w:rsidTr="00E87AEE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71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5DF" w:rsidRPr="00673EFD" w:rsidRDefault="00BF65DF" w:rsidP="00BF65DF">
            <w:pPr>
              <w:rPr>
                <w:rFonts w:cs="Arial"/>
                <w:i/>
              </w:rPr>
            </w:pPr>
            <w:r w:rsidRPr="00673EFD">
              <w:rPr>
                <w:rFonts w:cs="Arial"/>
                <w:i/>
              </w:rPr>
              <w:t>Teil des Produkt</w:t>
            </w:r>
            <w:r w:rsidR="00673EFD">
              <w:rPr>
                <w:rFonts w:cs="Arial"/>
                <w:i/>
              </w:rPr>
              <w:t>s</w:t>
            </w:r>
            <w:r w:rsidR="00673EFD">
              <w:rPr>
                <w:rFonts w:cs="Arial"/>
                <w:i/>
                <w:vertAlign w:val="superscript"/>
              </w:rPr>
              <w:t>4</w:t>
            </w:r>
          </w:p>
        </w:tc>
        <w:tc>
          <w:tcPr>
            <w:tcW w:w="42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5DF" w:rsidRPr="00673EFD" w:rsidRDefault="00BF65DF" w:rsidP="00BF65DF">
            <w:pPr>
              <w:rPr>
                <w:rFonts w:cs="Arial"/>
                <w:i/>
              </w:rPr>
            </w:pPr>
            <w:r w:rsidRPr="00673EFD">
              <w:rPr>
                <w:rFonts w:cs="Arial"/>
                <w:i/>
              </w:rPr>
              <w:t>Handelsname des sonstigen Materials</w:t>
            </w:r>
          </w:p>
        </w:tc>
        <w:tc>
          <w:tcPr>
            <w:tcW w:w="338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F65DF" w:rsidRPr="00673EFD" w:rsidRDefault="00BF65DF" w:rsidP="00BF65DF">
            <w:pPr>
              <w:rPr>
                <w:rFonts w:cs="Arial"/>
                <w:i/>
              </w:rPr>
            </w:pPr>
            <w:r w:rsidRPr="00673EFD">
              <w:rPr>
                <w:rFonts w:cs="Arial"/>
                <w:i/>
              </w:rPr>
              <w:t>Hersteller/Vertreiber</w:t>
            </w:r>
          </w:p>
        </w:tc>
      </w:tr>
      <w:tr w:rsidR="00BF65DF" w:rsidTr="00E87AEE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7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F65DF" w:rsidTr="00E87AEE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7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F65DF" w:rsidTr="00E87AEE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71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F65DF" w:rsidTr="00E87AEE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71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38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65DF" w:rsidRDefault="00BF65DF" w:rsidP="00BF65D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BF65DF" w:rsidTr="00E87AEE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152" w:type="dxa"/>
            <w:tcBorders>
              <w:top w:val="single" w:sz="12" w:space="0" w:color="auto"/>
              <w:bottom w:val="single" w:sz="4" w:space="0" w:color="auto"/>
            </w:tcBorders>
          </w:tcPr>
          <w:p w:rsidR="00BF65DF" w:rsidRDefault="00BF65DF" w:rsidP="007823E4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BF65DF" w:rsidRPr="00BF65DF" w:rsidRDefault="00BF65DF" w:rsidP="007823E4">
            <w:pPr>
              <w:rPr>
                <w:rFonts w:cs="Arial"/>
                <w:b/>
                <w:i/>
              </w:rPr>
            </w:pPr>
            <w:r w:rsidRPr="00BF65DF">
              <w:rPr>
                <w:rFonts w:cs="Arial"/>
                <w:b/>
                <w:i/>
              </w:rPr>
              <w:t>Falls die Felder in den Tabellen nicht ausreichen:</w:t>
            </w:r>
          </w:p>
          <w:p w:rsidR="00BF65DF" w:rsidRPr="00C33100" w:rsidRDefault="00BF65DF" w:rsidP="007823E4">
            <w:pPr>
              <w:rPr>
                <w:rFonts w:cs="Arial"/>
              </w:rPr>
            </w:pPr>
            <w:r>
              <w:rPr>
                <w:rFonts w:cs="Arial"/>
              </w:rPr>
              <w:t>Eine entsprechende Auflistung der eingesetzten Papiere und Kartons bzw. sonstiger Materialien liegt dem Antrag als Anhang A zu Anlage 1 bei.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F65DF" w:rsidRDefault="00BF65DF" w:rsidP="007823E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114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40"/>
          </w:p>
          <w:p w:rsidR="00BF65DF" w:rsidRPr="00C33100" w:rsidRDefault="00BF65DF" w:rsidP="007823E4">
            <w:pPr>
              <w:jc w:val="center"/>
              <w:rPr>
                <w:rFonts w:cs="Arial"/>
                <w:b/>
              </w:rPr>
            </w:pPr>
            <w:r w:rsidRPr="00C33100">
              <w:rPr>
                <w:rFonts w:cs="Arial"/>
                <w:b/>
              </w:rPr>
              <w:t>An</w:t>
            </w:r>
            <w:r>
              <w:rPr>
                <w:rFonts w:cs="Arial"/>
                <w:b/>
              </w:rPr>
              <w:t>hang A zu Anlage 1</w:t>
            </w:r>
          </w:p>
        </w:tc>
      </w:tr>
      <w:tr w:rsidR="00C33100" w:rsidTr="00E87AEE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152" w:type="dxa"/>
            <w:tcBorders>
              <w:top w:val="single" w:sz="4" w:space="0" w:color="auto"/>
            </w:tcBorders>
          </w:tcPr>
          <w:p w:rsidR="00C33100" w:rsidRDefault="00C33100" w:rsidP="00B50847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  <w:tcBorders>
              <w:top w:val="single" w:sz="4" w:space="0" w:color="auto"/>
            </w:tcBorders>
          </w:tcPr>
          <w:p w:rsidR="00C33100" w:rsidRDefault="00C33100" w:rsidP="00640D97">
            <w:pPr>
              <w:rPr>
                <w:rFonts w:cs="Arial"/>
              </w:rPr>
            </w:pPr>
            <w:r>
              <w:rPr>
                <w:rFonts w:cs="Arial"/>
              </w:rPr>
              <w:t>Ein Muster des Produkts liegt dem Antrag bei.</w:t>
            </w: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:rsidR="00BC74E6" w:rsidRDefault="00BC74E6" w:rsidP="00BC74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108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41"/>
          </w:p>
          <w:p w:rsidR="00C33100" w:rsidRPr="00C33100" w:rsidRDefault="00C33100" w:rsidP="00350D1B">
            <w:pPr>
              <w:jc w:val="center"/>
              <w:rPr>
                <w:rFonts w:cs="Arial"/>
                <w:b/>
              </w:rPr>
            </w:pPr>
            <w:r w:rsidRPr="00C33100">
              <w:rPr>
                <w:rFonts w:cs="Arial"/>
                <w:b/>
              </w:rPr>
              <w:t xml:space="preserve">Anlage </w:t>
            </w:r>
            <w:r w:rsidR="00350D1B">
              <w:rPr>
                <w:rFonts w:cs="Arial"/>
                <w:b/>
              </w:rPr>
              <w:t>2</w:t>
            </w:r>
          </w:p>
        </w:tc>
      </w:tr>
    </w:tbl>
    <w:p w:rsidR="001A73AF" w:rsidRDefault="001A73AF"/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2625"/>
        <w:gridCol w:w="3828"/>
        <w:gridCol w:w="420"/>
        <w:gridCol w:w="1319"/>
      </w:tblGrid>
      <w:tr w:rsidR="001A73AF" w:rsidRPr="000619A1" w:rsidTr="004632FF">
        <w:tc>
          <w:tcPr>
            <w:tcW w:w="1152" w:type="dxa"/>
          </w:tcPr>
          <w:p w:rsidR="001A73AF" w:rsidRDefault="001A73AF" w:rsidP="001A73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Abschnitt</w:t>
            </w:r>
          </w:p>
        </w:tc>
        <w:tc>
          <w:tcPr>
            <w:tcW w:w="6873" w:type="dxa"/>
            <w:gridSpan w:val="3"/>
          </w:tcPr>
          <w:p w:rsidR="001A73AF" w:rsidRDefault="001A73AF" w:rsidP="001A73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Erklärung / Nachweise</w:t>
            </w:r>
          </w:p>
        </w:tc>
        <w:tc>
          <w:tcPr>
            <w:tcW w:w="1319" w:type="dxa"/>
          </w:tcPr>
          <w:p w:rsidR="001A73AF" w:rsidRDefault="001A73AF" w:rsidP="001A73A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Bitte zu</w:t>
            </w:r>
            <w:r>
              <w:rPr>
                <w:rFonts w:cs="Arial"/>
              </w:rPr>
              <w:softHyphen/>
              <w:t>treffendes markieren!</w:t>
            </w:r>
          </w:p>
        </w:tc>
      </w:tr>
      <w:tr w:rsidR="001A73AF" w:rsidRPr="000619A1" w:rsidTr="00E87AEE">
        <w:tc>
          <w:tcPr>
            <w:tcW w:w="1152" w:type="dxa"/>
          </w:tcPr>
          <w:p w:rsidR="001A73AF" w:rsidRDefault="001A73AF" w:rsidP="00B5084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3.3</w:t>
            </w:r>
          </w:p>
        </w:tc>
        <w:tc>
          <w:tcPr>
            <w:tcW w:w="6873" w:type="dxa"/>
            <w:gridSpan w:val="3"/>
          </w:tcPr>
          <w:p w:rsidR="001A73AF" w:rsidRPr="00E87AEE" w:rsidRDefault="001A73AF" w:rsidP="00E87AEE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Anforderungen an Tinten, Toner, Druckfarben, Oberflächenveredlungsmittel, Beschichtungsstoffe und Klebstoffe</w:t>
            </w:r>
          </w:p>
        </w:tc>
        <w:tc>
          <w:tcPr>
            <w:tcW w:w="1319" w:type="dxa"/>
            <w:vAlign w:val="center"/>
          </w:tcPr>
          <w:p w:rsidR="001A73AF" w:rsidRPr="000619A1" w:rsidRDefault="001A73AF" w:rsidP="00E26209">
            <w:pPr>
              <w:jc w:val="center"/>
              <w:rPr>
                <w:rFonts w:cs="Arial"/>
                <w:b/>
              </w:rPr>
            </w:pPr>
          </w:p>
        </w:tc>
      </w:tr>
      <w:tr w:rsidR="00C33100" w:rsidRPr="000619A1" w:rsidTr="00E87AEE">
        <w:tc>
          <w:tcPr>
            <w:tcW w:w="1152" w:type="dxa"/>
            <w:tcBorders>
              <w:bottom w:val="single" w:sz="12" w:space="0" w:color="auto"/>
            </w:tcBorders>
          </w:tcPr>
          <w:p w:rsidR="00C33100" w:rsidRPr="000619A1" w:rsidRDefault="00C33100" w:rsidP="000619A1">
            <w:pPr>
              <w:jc w:val="right"/>
              <w:rPr>
                <w:rFonts w:cs="Arial"/>
              </w:rPr>
            </w:pPr>
          </w:p>
        </w:tc>
        <w:tc>
          <w:tcPr>
            <w:tcW w:w="6873" w:type="dxa"/>
            <w:gridSpan w:val="3"/>
            <w:tcBorders>
              <w:bottom w:val="single" w:sz="12" w:space="0" w:color="auto"/>
            </w:tcBorders>
          </w:tcPr>
          <w:p w:rsidR="00C33100" w:rsidRPr="000619A1" w:rsidRDefault="00350D1B" w:rsidP="00350D1B">
            <w:pPr>
              <w:rPr>
                <w:rFonts w:cs="Arial"/>
              </w:rPr>
            </w:pPr>
            <w:r>
              <w:rPr>
                <w:rFonts w:cs="Arial"/>
              </w:rPr>
              <w:t>Für das oben genannte Produkt werden ausschließlich folgende</w:t>
            </w:r>
            <w:r w:rsidR="00C33100">
              <w:rPr>
                <w:rFonts w:cs="Arial"/>
              </w:rPr>
              <w:t xml:space="preserve"> Tin</w:t>
            </w:r>
            <w:r w:rsidR="002031AD">
              <w:rPr>
                <w:rFonts w:cs="Arial"/>
              </w:rPr>
              <w:softHyphen/>
            </w:r>
            <w:r w:rsidR="00C33100">
              <w:rPr>
                <w:rFonts w:cs="Arial"/>
              </w:rPr>
              <w:t>ten, Toner, Druckfarben, O</w:t>
            </w:r>
            <w:r w:rsidR="00C33100" w:rsidRPr="000619A1">
              <w:rPr>
                <w:rFonts w:cs="Arial"/>
              </w:rPr>
              <w:t>berflächenveredlungsmittel, Beschich</w:t>
            </w:r>
            <w:r w:rsidR="002031AD">
              <w:rPr>
                <w:rFonts w:cs="Arial"/>
              </w:rPr>
              <w:softHyphen/>
            </w:r>
            <w:r w:rsidR="00C33100" w:rsidRPr="000619A1">
              <w:rPr>
                <w:rFonts w:cs="Arial"/>
              </w:rPr>
              <w:t>tungsstoffe und Klebstoffe</w:t>
            </w:r>
            <w:r w:rsidR="00C3310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verwendet</w:t>
            </w:r>
            <w:r w:rsidR="00D1054E">
              <w:rPr>
                <w:rFonts w:cs="Arial"/>
              </w:rPr>
              <w:t>:</w:t>
            </w:r>
          </w:p>
        </w:tc>
        <w:tc>
          <w:tcPr>
            <w:tcW w:w="1319" w:type="dxa"/>
            <w:tcBorders>
              <w:bottom w:val="single" w:sz="12" w:space="0" w:color="auto"/>
            </w:tcBorders>
            <w:vAlign w:val="center"/>
          </w:tcPr>
          <w:p w:rsidR="00C33100" w:rsidRPr="00C33100" w:rsidRDefault="00C33100" w:rsidP="00BC74E6">
            <w:pPr>
              <w:jc w:val="center"/>
              <w:rPr>
                <w:rFonts w:cs="Arial"/>
                <w:b/>
              </w:rPr>
            </w:pPr>
          </w:p>
        </w:tc>
      </w:tr>
      <w:tr w:rsidR="00350D1B" w:rsidRPr="000619A1" w:rsidTr="00E87AEE">
        <w:tc>
          <w:tcPr>
            <w:tcW w:w="377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Pr="00673EFD" w:rsidRDefault="00A5298C" w:rsidP="00350D1B">
            <w:pPr>
              <w:rPr>
                <w:rFonts w:cs="Arial"/>
                <w:i/>
              </w:rPr>
            </w:pPr>
            <w:r w:rsidRPr="00673EFD">
              <w:rPr>
                <w:rFonts w:cs="Arial"/>
                <w:i/>
              </w:rPr>
              <w:t>Handelsname der Chemikalie</w:t>
            </w:r>
          </w:p>
          <w:p w:rsidR="00A5298C" w:rsidRPr="00673EFD" w:rsidRDefault="00A5298C" w:rsidP="00350D1B">
            <w:pPr>
              <w:rPr>
                <w:rFonts w:cs="Arial"/>
                <w:i/>
                <w:sz w:val="18"/>
                <w:szCs w:val="18"/>
              </w:rPr>
            </w:pPr>
            <w:r w:rsidRPr="00673EFD">
              <w:rPr>
                <w:rFonts w:cs="Arial"/>
                <w:i/>
                <w:sz w:val="18"/>
                <w:szCs w:val="18"/>
              </w:rPr>
              <w:t>(vgl. Sicherheitsdatenblatt)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Pr="00673EFD" w:rsidRDefault="00A5298C" w:rsidP="00350D1B">
            <w:pPr>
              <w:rPr>
                <w:rFonts w:cs="Arial"/>
                <w:i/>
              </w:rPr>
            </w:pPr>
            <w:r w:rsidRPr="00673EFD">
              <w:rPr>
                <w:rFonts w:cs="Arial"/>
                <w:i/>
              </w:rPr>
              <w:t>Hersteller/Lieferant</w:t>
            </w:r>
          </w:p>
        </w:tc>
        <w:tc>
          <w:tcPr>
            <w:tcW w:w="173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D1B" w:rsidRPr="00673EFD" w:rsidRDefault="00A5298C" w:rsidP="00350D1B">
            <w:pPr>
              <w:rPr>
                <w:rFonts w:cs="Arial"/>
                <w:b/>
                <w:i/>
              </w:rPr>
            </w:pPr>
            <w:r w:rsidRPr="00673EFD">
              <w:rPr>
                <w:rFonts w:cs="Arial"/>
                <w:i/>
              </w:rPr>
              <w:t>Funktion</w:t>
            </w:r>
          </w:p>
        </w:tc>
      </w:tr>
      <w:tr w:rsidR="00350D1B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Pr="000619A1" w:rsidRDefault="0033542D" w:rsidP="00350D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2" w:name="Text3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42"/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3542D" w:rsidP="00350D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D1B" w:rsidRPr="00C33100" w:rsidRDefault="002026CF" w:rsidP="00350D1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bookmarkStart w:id="43" w:name="Dropdown1"/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  <w:bookmarkEnd w:id="43"/>
          </w:p>
        </w:tc>
      </w:tr>
      <w:tr w:rsidR="00350D1B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Pr="000619A1" w:rsidRDefault="0033542D" w:rsidP="00350D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D1B" w:rsidRDefault="0033542D" w:rsidP="00350D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D1B" w:rsidRPr="00C33100" w:rsidRDefault="0033542D" w:rsidP="00350D1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7823E4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7823E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350D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7C9" w:rsidRDefault="006457C9" w:rsidP="00350D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350D1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RPr="000619A1" w:rsidTr="00E87AEE">
        <w:tc>
          <w:tcPr>
            <w:tcW w:w="377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7C9" w:rsidRPr="000619A1" w:rsidRDefault="006457C9" w:rsidP="00350D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7C9" w:rsidRDefault="006457C9" w:rsidP="00350D1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73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7C9" w:rsidRPr="00C33100" w:rsidRDefault="006457C9" w:rsidP="00350D1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Beschichtungsstoff"/>
                    <w:listEntry w:val="Druckfarbe"/>
                    <w:listEntry w:val="Klebstoff"/>
                    <w:listEntry w:val="Lack"/>
                    <w:listEntry w:val="Oberflächenveredlungsmittel"/>
                    <w:listEntry w:val="Tinte"/>
                    <w:listEntry w:val="Toner"/>
                  </w:ddList>
                </w:ffData>
              </w:fldChar>
            </w:r>
            <w:r>
              <w:rPr>
                <w:rFonts w:cs="Arial"/>
                <w:b/>
              </w:rPr>
              <w:instrText xml:space="preserve"> FORMDROPDOWN </w:instrText>
            </w:r>
            <w:r w:rsidR="00161E07">
              <w:rPr>
                <w:rFonts w:cs="Arial"/>
                <w:b/>
              </w:rPr>
            </w:r>
            <w:r w:rsidR="00161E07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</w:p>
        </w:tc>
      </w:tr>
      <w:tr w:rsidR="006457C9" w:rsidTr="00E87AEE">
        <w:tc>
          <w:tcPr>
            <w:tcW w:w="1152" w:type="dxa"/>
            <w:tcBorders>
              <w:top w:val="single" w:sz="12" w:space="0" w:color="auto"/>
              <w:bottom w:val="single" w:sz="4" w:space="0" w:color="auto"/>
            </w:tcBorders>
          </w:tcPr>
          <w:p w:rsidR="006457C9" w:rsidRDefault="006457C9" w:rsidP="00A5298C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6457C9" w:rsidRPr="006457C9" w:rsidRDefault="006457C9" w:rsidP="00A5298C">
            <w:pPr>
              <w:rPr>
                <w:rFonts w:cs="Arial"/>
                <w:b/>
                <w:i/>
              </w:rPr>
            </w:pPr>
            <w:r w:rsidRPr="006457C9">
              <w:rPr>
                <w:rFonts w:cs="Arial"/>
                <w:b/>
                <w:i/>
              </w:rPr>
              <w:t>Falls die Felder in den Tabellen nicht ausreichen:</w:t>
            </w:r>
          </w:p>
          <w:p w:rsidR="006457C9" w:rsidRPr="00C33100" w:rsidRDefault="006457C9" w:rsidP="00350D1B">
            <w:pPr>
              <w:rPr>
                <w:rFonts w:cs="Arial"/>
              </w:rPr>
            </w:pPr>
            <w:r>
              <w:rPr>
                <w:rFonts w:cs="Arial"/>
              </w:rPr>
              <w:t>Eine Auflistung der eingesetzten Tinten, Toner, Druckfarben, O</w:t>
            </w:r>
            <w:r w:rsidRPr="000619A1">
              <w:rPr>
                <w:rFonts w:cs="Arial"/>
              </w:rPr>
              <w:t>ber</w:t>
            </w:r>
            <w:r w:rsidR="002031AD">
              <w:rPr>
                <w:rFonts w:cs="Arial"/>
              </w:rPr>
              <w:softHyphen/>
            </w:r>
            <w:r w:rsidRPr="000619A1">
              <w:rPr>
                <w:rFonts w:cs="Arial"/>
              </w:rPr>
              <w:t>flächenveredlungsmittel, Beschichtungsstoffe und Klebstoffe</w:t>
            </w:r>
            <w:r>
              <w:rPr>
                <w:rFonts w:cs="Arial"/>
              </w:rPr>
              <w:t xml:space="preserve"> liegt dem Antrag als Anhang B zu Anlage 1 bei.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457C9" w:rsidRDefault="006457C9" w:rsidP="00A5298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  <w:p w:rsidR="006457C9" w:rsidRPr="00C33100" w:rsidRDefault="006457C9" w:rsidP="00A5298C">
            <w:pPr>
              <w:jc w:val="center"/>
              <w:rPr>
                <w:rFonts w:cs="Arial"/>
                <w:b/>
              </w:rPr>
            </w:pPr>
            <w:r w:rsidRPr="00C33100">
              <w:rPr>
                <w:rFonts w:cs="Arial"/>
                <w:b/>
              </w:rPr>
              <w:t>An</w:t>
            </w:r>
            <w:r>
              <w:rPr>
                <w:rFonts w:cs="Arial"/>
                <w:b/>
              </w:rPr>
              <w:t>hang B zu Anlage 1</w:t>
            </w:r>
          </w:p>
        </w:tc>
      </w:tr>
      <w:tr w:rsidR="003A36CF" w:rsidTr="00E87AEE"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3A36CF" w:rsidRDefault="003A36CF" w:rsidP="00A5298C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A36CF" w:rsidRPr="003A36CF" w:rsidRDefault="003A36CF" w:rsidP="003A36CF">
            <w:pPr>
              <w:rPr>
                <w:rFonts w:cs="Arial"/>
              </w:rPr>
            </w:pPr>
            <w:r>
              <w:rPr>
                <w:rFonts w:cs="Arial"/>
              </w:rPr>
              <w:t>Das Minimierungsgebot aus Abschnitt 3.</w:t>
            </w:r>
            <w:r w:rsidR="001A73AF">
              <w:rPr>
                <w:rFonts w:cs="Arial"/>
              </w:rPr>
              <w:t>3</w:t>
            </w:r>
            <w:r>
              <w:rPr>
                <w:rFonts w:cs="Arial"/>
              </w:rPr>
              <w:t>, erster Absatz</w:t>
            </w:r>
            <w:r w:rsidR="00C338AD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wird eingehalten.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36CF" w:rsidRDefault="003A36CF" w:rsidP="00A5298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121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44"/>
          </w:p>
        </w:tc>
      </w:tr>
      <w:tr w:rsidR="001A73AF" w:rsidTr="00E87AEE"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1A73AF" w:rsidRDefault="001A73AF" w:rsidP="00A5298C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7920" w:rsidRDefault="001A73AF" w:rsidP="003A36CF">
            <w:r>
              <w:t xml:space="preserve">Lacke werden nur zum Schutz auf Umschlägen, Deckblättern von Schulheften oder Kalendern und Mal- bzw. Notizbüchern </w:t>
            </w:r>
          </w:p>
          <w:p w:rsidR="001A73AF" w:rsidRDefault="001A73AF" w:rsidP="003A36CF">
            <w:pPr>
              <w:rPr>
                <w:rFonts w:cs="Arial"/>
              </w:rPr>
            </w:pPr>
            <w:r>
              <w:t>eingesetzt.</w:t>
            </w:r>
            <w:r>
              <w:rPr>
                <w:rStyle w:val="Funotenzeichen"/>
              </w:rPr>
              <w:footnoteReference w:id="6"/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3AF" w:rsidRDefault="001A73AF" w:rsidP="00A5298C">
            <w:pPr>
              <w:jc w:val="center"/>
              <w:rPr>
                <w:rFonts w:cs="Arial"/>
              </w:rPr>
            </w:pPr>
          </w:p>
        </w:tc>
      </w:tr>
      <w:tr w:rsidR="006457C9" w:rsidRPr="000619A1" w:rsidTr="00E87AEE">
        <w:tc>
          <w:tcPr>
            <w:tcW w:w="1152" w:type="dxa"/>
          </w:tcPr>
          <w:p w:rsidR="006457C9" w:rsidRPr="000619A1" w:rsidRDefault="006457C9" w:rsidP="00A5298C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6457C9" w:rsidRPr="000619A1" w:rsidRDefault="006457C9" w:rsidP="00A5298C">
            <w:pPr>
              <w:rPr>
                <w:rFonts w:cs="Arial"/>
              </w:rPr>
            </w:pPr>
            <w:r w:rsidRPr="000619A1">
              <w:rPr>
                <w:rFonts w:cs="Arial"/>
              </w:rPr>
              <w:t>Die Sicherheitsdatenblätter</w:t>
            </w:r>
            <w:r>
              <w:rPr>
                <w:rFonts w:cs="Arial"/>
              </w:rPr>
              <w:t xml:space="preserve"> der für oben genanntes Produkt verwen</w:t>
            </w:r>
            <w:r w:rsidR="002031AD">
              <w:rPr>
                <w:rFonts w:cs="Arial"/>
              </w:rPr>
              <w:softHyphen/>
            </w:r>
            <w:r>
              <w:rPr>
                <w:rFonts w:cs="Arial"/>
              </w:rPr>
              <w:t>deten Tinten, Toner, Druckfarben, O</w:t>
            </w:r>
            <w:r w:rsidRPr="000619A1">
              <w:rPr>
                <w:rFonts w:cs="Arial"/>
              </w:rPr>
              <w:t>berflächenveredlungsmittel, Be</w:t>
            </w:r>
            <w:r w:rsidR="002031AD">
              <w:rPr>
                <w:rFonts w:cs="Arial"/>
              </w:rPr>
              <w:softHyphen/>
            </w:r>
            <w:r w:rsidRPr="000619A1">
              <w:rPr>
                <w:rFonts w:cs="Arial"/>
              </w:rPr>
              <w:t>schichtungsstoffe und Klebstoffe</w:t>
            </w:r>
            <w:r>
              <w:rPr>
                <w:rFonts w:cs="Arial"/>
              </w:rPr>
              <w:t xml:space="preserve"> </w:t>
            </w:r>
            <w:r w:rsidR="004B4230">
              <w:rPr>
                <w:rFonts w:cs="Arial"/>
              </w:rPr>
              <w:t>liegen dem Antrag bei</w:t>
            </w:r>
            <w:r>
              <w:rPr>
                <w:rFonts w:cs="Arial"/>
              </w:rPr>
              <w:t>.</w:t>
            </w:r>
          </w:p>
        </w:tc>
        <w:tc>
          <w:tcPr>
            <w:tcW w:w="1319" w:type="dxa"/>
            <w:vAlign w:val="center"/>
          </w:tcPr>
          <w:p w:rsidR="006457C9" w:rsidRDefault="006457C9" w:rsidP="00A5298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  <w:p w:rsidR="006457C9" w:rsidRPr="000619A1" w:rsidRDefault="006457C9" w:rsidP="00350D1B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Anlage 3</w:t>
            </w:r>
          </w:p>
        </w:tc>
      </w:tr>
      <w:tr w:rsidR="006457C9" w:rsidTr="00E87AEE">
        <w:tc>
          <w:tcPr>
            <w:tcW w:w="1152" w:type="dxa"/>
          </w:tcPr>
          <w:p w:rsidR="006457C9" w:rsidRDefault="006457C9" w:rsidP="00B50847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6457C9" w:rsidRDefault="006457C9" w:rsidP="000619A1">
            <w:pPr>
              <w:rPr>
                <w:rFonts w:cs="Arial"/>
              </w:rPr>
            </w:pPr>
            <w:r>
              <w:rPr>
                <w:rFonts w:cs="Arial"/>
              </w:rPr>
              <w:t>Erklärungen der Chemikalienhersteller/-lieferanten der für oben ge</w:t>
            </w:r>
            <w:r w:rsidR="002031AD">
              <w:rPr>
                <w:rFonts w:cs="Arial"/>
              </w:rPr>
              <w:softHyphen/>
            </w:r>
            <w:r>
              <w:rPr>
                <w:rFonts w:cs="Arial"/>
              </w:rPr>
              <w:t>nanntes Produkt verwendeten Tinten, Toner, Druckfarben, O</w:t>
            </w:r>
            <w:r w:rsidRPr="000619A1">
              <w:rPr>
                <w:rFonts w:cs="Arial"/>
              </w:rPr>
              <w:t>berflä</w:t>
            </w:r>
            <w:r w:rsidR="002031AD">
              <w:rPr>
                <w:rFonts w:cs="Arial"/>
              </w:rPr>
              <w:softHyphen/>
            </w:r>
            <w:r w:rsidRPr="000619A1">
              <w:rPr>
                <w:rFonts w:cs="Arial"/>
              </w:rPr>
              <w:t>chenveredlungsmittel, Beschichtungsstoffe und Klebstoffe</w:t>
            </w:r>
            <w:r>
              <w:rPr>
                <w:rFonts w:cs="Arial"/>
              </w:rPr>
              <w:t xml:space="preserve"> liegen dem Antrag bei bzw. wurden direkt an die RAL gGmbH übermittelt.</w:t>
            </w:r>
          </w:p>
        </w:tc>
        <w:tc>
          <w:tcPr>
            <w:tcW w:w="1319" w:type="dxa"/>
            <w:vAlign w:val="center"/>
          </w:tcPr>
          <w:p w:rsidR="006457C9" w:rsidRDefault="006457C9" w:rsidP="00E2620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111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45"/>
          </w:p>
          <w:p w:rsidR="006457C9" w:rsidRPr="00F95225" w:rsidRDefault="006457C9" w:rsidP="00350D1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Anlage 4</w:t>
            </w:r>
          </w:p>
        </w:tc>
      </w:tr>
      <w:tr w:rsidR="006457C9" w:rsidRPr="00F95225" w:rsidTr="00E87AEE">
        <w:tc>
          <w:tcPr>
            <w:tcW w:w="1152" w:type="dxa"/>
          </w:tcPr>
          <w:p w:rsidR="006457C9" w:rsidRPr="00F95225" w:rsidRDefault="006457C9" w:rsidP="00B50847">
            <w:pPr>
              <w:rPr>
                <w:rFonts w:cs="Arial"/>
                <w:b/>
              </w:rPr>
            </w:pPr>
            <w:r w:rsidRPr="00F95225">
              <w:rPr>
                <w:rFonts w:cs="Arial"/>
                <w:b/>
              </w:rPr>
              <w:t>3.</w:t>
            </w:r>
            <w:r w:rsidR="001A73AF">
              <w:rPr>
                <w:rFonts w:cs="Arial"/>
                <w:b/>
              </w:rPr>
              <w:t>8</w:t>
            </w:r>
          </w:p>
        </w:tc>
        <w:tc>
          <w:tcPr>
            <w:tcW w:w="6873" w:type="dxa"/>
            <w:gridSpan w:val="3"/>
          </w:tcPr>
          <w:p w:rsidR="006457C9" w:rsidRPr="00F95225" w:rsidRDefault="006457C9" w:rsidP="00B50847">
            <w:pPr>
              <w:rPr>
                <w:rFonts w:cs="Arial"/>
                <w:b/>
              </w:rPr>
            </w:pPr>
            <w:r w:rsidRPr="00F95225">
              <w:rPr>
                <w:rFonts w:cs="Arial"/>
                <w:b/>
              </w:rPr>
              <w:t>Produkte für Kinder</w:t>
            </w:r>
          </w:p>
        </w:tc>
        <w:tc>
          <w:tcPr>
            <w:tcW w:w="1319" w:type="dxa"/>
            <w:vAlign w:val="center"/>
          </w:tcPr>
          <w:p w:rsidR="006457C9" w:rsidRPr="00F95225" w:rsidRDefault="006457C9" w:rsidP="00E26209">
            <w:pPr>
              <w:jc w:val="center"/>
              <w:rPr>
                <w:rFonts w:cs="Arial"/>
                <w:b/>
              </w:rPr>
            </w:pPr>
          </w:p>
        </w:tc>
      </w:tr>
      <w:tr w:rsidR="006457C9" w:rsidTr="00E87AEE">
        <w:tc>
          <w:tcPr>
            <w:tcW w:w="1152" w:type="dxa"/>
          </w:tcPr>
          <w:p w:rsidR="006457C9" w:rsidRDefault="006457C9" w:rsidP="00B50847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6457C9" w:rsidRDefault="006457C9" w:rsidP="00F95225">
            <w:pPr>
              <w:rPr>
                <w:rFonts w:cs="Arial"/>
              </w:rPr>
            </w:pPr>
            <w:r>
              <w:rPr>
                <w:rFonts w:cs="Arial"/>
              </w:rPr>
              <w:t xml:space="preserve">Das oben genannte Produkt wird in erster Linie für die Zielgruppe Kinder hergestellt und entspricht </w:t>
            </w:r>
            <w:r w:rsidR="002031AD">
              <w:rPr>
                <w:rFonts w:cs="Arial"/>
              </w:rPr>
              <w:t>den Anforderungen der DIN EN 71</w:t>
            </w:r>
            <w:r w:rsidR="002031AD">
              <w:rPr>
                <w:rFonts w:cs="Arial"/>
              </w:rPr>
              <w:noBreakHyphen/>
            </w:r>
            <w:r>
              <w:rPr>
                <w:rFonts w:cs="Arial"/>
              </w:rPr>
              <w:t>3 "Sicherheit von Spielzeugen".</w:t>
            </w:r>
          </w:p>
        </w:tc>
        <w:tc>
          <w:tcPr>
            <w:tcW w:w="1319" w:type="dxa"/>
            <w:vAlign w:val="center"/>
          </w:tcPr>
          <w:p w:rsidR="006457C9" w:rsidRDefault="006457C9" w:rsidP="00E2620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112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46"/>
          </w:p>
        </w:tc>
      </w:tr>
      <w:tr w:rsidR="006457C9" w:rsidRPr="00F95225" w:rsidTr="00E87AEE">
        <w:tc>
          <w:tcPr>
            <w:tcW w:w="1152" w:type="dxa"/>
          </w:tcPr>
          <w:p w:rsidR="006457C9" w:rsidRPr="00F95225" w:rsidRDefault="006457C9" w:rsidP="00B50847">
            <w:pPr>
              <w:rPr>
                <w:rFonts w:cs="Arial"/>
                <w:b/>
              </w:rPr>
            </w:pPr>
            <w:r w:rsidRPr="00F95225">
              <w:rPr>
                <w:rFonts w:cs="Arial"/>
                <w:b/>
              </w:rPr>
              <w:t>3.</w:t>
            </w:r>
            <w:r w:rsidR="001A73AF">
              <w:rPr>
                <w:rFonts w:cs="Arial"/>
                <w:b/>
              </w:rPr>
              <w:t>9</w:t>
            </w:r>
          </w:p>
        </w:tc>
        <w:tc>
          <w:tcPr>
            <w:tcW w:w="6873" w:type="dxa"/>
            <w:gridSpan w:val="3"/>
          </w:tcPr>
          <w:p w:rsidR="006457C9" w:rsidRPr="00F95225" w:rsidRDefault="006457C9" w:rsidP="00B50847">
            <w:pPr>
              <w:rPr>
                <w:rFonts w:cs="Arial"/>
                <w:b/>
              </w:rPr>
            </w:pPr>
            <w:r w:rsidRPr="00F95225">
              <w:rPr>
                <w:rFonts w:cs="Arial"/>
                <w:b/>
              </w:rPr>
              <w:t>Recyclingfähigkeit</w:t>
            </w:r>
          </w:p>
        </w:tc>
        <w:tc>
          <w:tcPr>
            <w:tcW w:w="1319" w:type="dxa"/>
            <w:vAlign w:val="center"/>
          </w:tcPr>
          <w:p w:rsidR="006457C9" w:rsidRPr="00F95225" w:rsidRDefault="006457C9" w:rsidP="00E26209">
            <w:pPr>
              <w:jc w:val="center"/>
              <w:rPr>
                <w:rFonts w:cs="Arial"/>
                <w:b/>
              </w:rPr>
            </w:pPr>
          </w:p>
        </w:tc>
      </w:tr>
      <w:tr w:rsidR="00AB275B" w:rsidRPr="00F95225" w:rsidTr="00E87AEE">
        <w:tc>
          <w:tcPr>
            <w:tcW w:w="1152" w:type="dxa"/>
          </w:tcPr>
          <w:p w:rsidR="00AB275B" w:rsidRPr="00F95225" w:rsidRDefault="00AB275B" w:rsidP="00B5084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3.9.1</w:t>
            </w:r>
          </w:p>
        </w:tc>
        <w:tc>
          <w:tcPr>
            <w:tcW w:w="6873" w:type="dxa"/>
            <w:gridSpan w:val="3"/>
          </w:tcPr>
          <w:p w:rsidR="00AB275B" w:rsidRPr="00F95225" w:rsidRDefault="00AB275B" w:rsidP="00B5084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Deinkbarkeit</w:t>
            </w:r>
          </w:p>
        </w:tc>
        <w:tc>
          <w:tcPr>
            <w:tcW w:w="1319" w:type="dxa"/>
            <w:vAlign w:val="center"/>
          </w:tcPr>
          <w:p w:rsidR="00AB275B" w:rsidRPr="00F95225" w:rsidRDefault="00AB275B" w:rsidP="00E26209">
            <w:pPr>
              <w:jc w:val="center"/>
              <w:rPr>
                <w:rFonts w:cs="Arial"/>
                <w:b/>
              </w:rPr>
            </w:pPr>
          </w:p>
        </w:tc>
      </w:tr>
      <w:tr w:rsidR="007E3B69" w:rsidRPr="00F95225" w:rsidTr="00E87AEE">
        <w:tc>
          <w:tcPr>
            <w:tcW w:w="1152" w:type="dxa"/>
          </w:tcPr>
          <w:p w:rsidR="007E3B69" w:rsidRPr="00F95225" w:rsidRDefault="007E3B69" w:rsidP="00B50847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7E3B69" w:rsidRPr="007E3B69" w:rsidRDefault="007E3B69" w:rsidP="00B50847">
            <w:pPr>
              <w:rPr>
                <w:rFonts w:cs="Arial"/>
                <w:b/>
              </w:rPr>
            </w:pPr>
            <w:r w:rsidRPr="007E3B69">
              <w:rPr>
                <w:rFonts w:cs="Arial"/>
                <w:b/>
              </w:rPr>
              <w:t>Fertigerzeugnis nach 2a)</w:t>
            </w:r>
          </w:p>
        </w:tc>
        <w:tc>
          <w:tcPr>
            <w:tcW w:w="1319" w:type="dxa"/>
            <w:vAlign w:val="center"/>
          </w:tcPr>
          <w:p w:rsidR="007E3B69" w:rsidRPr="00F95225" w:rsidRDefault="007E3B69" w:rsidP="00E26209">
            <w:pPr>
              <w:jc w:val="center"/>
              <w:rPr>
                <w:rFonts w:cs="Arial"/>
                <w:b/>
              </w:rPr>
            </w:pPr>
          </w:p>
        </w:tc>
      </w:tr>
      <w:tr w:rsidR="007E3B69" w:rsidRPr="00F95225" w:rsidTr="00E87AEE">
        <w:tc>
          <w:tcPr>
            <w:tcW w:w="1152" w:type="dxa"/>
          </w:tcPr>
          <w:p w:rsidR="007E3B69" w:rsidRPr="00F95225" w:rsidRDefault="007E3B69" w:rsidP="00B50847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7E3B69" w:rsidRPr="007E3B69" w:rsidRDefault="007E3B69" w:rsidP="00B50847">
            <w:pPr>
              <w:rPr>
                <w:rFonts w:cs="Arial"/>
              </w:rPr>
            </w:pPr>
            <w:r w:rsidRPr="00C865E6">
              <w:t xml:space="preserve">Das nach 2a) hergestellte Fertigerzeugnis </w:t>
            </w:r>
            <w:r>
              <w:t>ist</w:t>
            </w:r>
            <w:r w:rsidRPr="00C865E6">
              <w:t xml:space="preserve"> deinkbar</w:t>
            </w:r>
            <w:r w:rsidRPr="00C865E6">
              <w:rPr>
                <w:rStyle w:val="Funotenzeichen"/>
              </w:rPr>
              <w:footnoteReference w:id="7"/>
            </w:r>
            <w:r w:rsidRPr="00C865E6">
              <w:t>.</w:t>
            </w:r>
          </w:p>
        </w:tc>
        <w:tc>
          <w:tcPr>
            <w:tcW w:w="1319" w:type="dxa"/>
            <w:vAlign w:val="center"/>
          </w:tcPr>
          <w:p w:rsidR="007E3B69" w:rsidRDefault="007E3B69" w:rsidP="00E2620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AB275B" w:rsidRPr="00F95225" w:rsidTr="00E87AEE">
        <w:tc>
          <w:tcPr>
            <w:tcW w:w="1152" w:type="dxa"/>
          </w:tcPr>
          <w:p w:rsidR="00AB275B" w:rsidRPr="00F95225" w:rsidRDefault="00AB275B" w:rsidP="00AB275B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AB275B" w:rsidRDefault="00AB275B" w:rsidP="00AB275B">
            <w:pPr>
              <w:rPr>
                <w:rFonts w:cs="Arial"/>
              </w:rPr>
            </w:pPr>
            <w:r>
              <w:rPr>
                <w:rFonts w:cs="Arial"/>
              </w:rPr>
              <w:t>Die für das oben genannte Produkt verwendeten Druckfarben, Tinten und Toner einschließlich deren Kombinationen mit gegebenenfalls verwendeten Lacken sind nach INGEDE-Methode 11 deinkbar</w:t>
            </w:r>
            <w:r w:rsidR="007E643A">
              <w:rPr>
                <w:rStyle w:val="Funotenzeichen"/>
                <w:rFonts w:cs="Arial"/>
              </w:rPr>
              <w:footnoteReference w:id="8"/>
            </w:r>
            <w:r>
              <w:rPr>
                <w:rFonts w:cs="Arial"/>
              </w:rPr>
              <w:t>.</w:t>
            </w:r>
          </w:p>
          <w:p w:rsidR="00AB275B" w:rsidRPr="00C72370" w:rsidRDefault="00AB275B" w:rsidP="00AB275B">
            <w:pPr>
              <w:rPr>
                <w:rFonts w:cs="Arial"/>
              </w:rPr>
            </w:pPr>
            <w:r>
              <w:rPr>
                <w:rFonts w:cs="Arial"/>
              </w:rPr>
              <w:t>Ein Prüfgutachten zur Deinkbarkeit des oben genannten Produkts nach INGEDE-Methode 11 liegt dem Antrag bei bzw. wur</w:t>
            </w:r>
            <w:r>
              <w:rPr>
                <w:rFonts w:cs="Arial"/>
              </w:rPr>
              <w:softHyphen/>
              <w:t>de direkt an die RAL gGmbH übermittelt.</w:t>
            </w:r>
          </w:p>
        </w:tc>
        <w:tc>
          <w:tcPr>
            <w:tcW w:w="1319" w:type="dxa"/>
            <w:vAlign w:val="center"/>
          </w:tcPr>
          <w:p w:rsidR="00AB275B" w:rsidRDefault="00AB275B" w:rsidP="00AB2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  <w:p w:rsidR="00AB275B" w:rsidRPr="00C72370" w:rsidRDefault="00AB275B" w:rsidP="00AB275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Anlage 5</w:t>
            </w:r>
          </w:p>
        </w:tc>
      </w:tr>
      <w:tr w:rsidR="00C72370" w:rsidTr="00E87AEE">
        <w:tc>
          <w:tcPr>
            <w:tcW w:w="1152" w:type="dxa"/>
          </w:tcPr>
          <w:p w:rsidR="00C72370" w:rsidRDefault="00C72370" w:rsidP="007823E4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C72370" w:rsidRDefault="00C72370" w:rsidP="007823E4">
            <w:pPr>
              <w:rPr>
                <w:rFonts w:cs="Arial"/>
              </w:rPr>
            </w:pPr>
            <w:r>
              <w:rPr>
                <w:rFonts w:cs="Arial"/>
              </w:rPr>
              <w:t>Das oben genannte Produkt genügt den Rezyklierbarkeitsanforderun</w:t>
            </w:r>
            <w:r>
              <w:rPr>
                <w:rFonts w:cs="Arial"/>
              </w:rPr>
              <w:softHyphen/>
              <w:t>gen des Europäischen Altpapierrates (EPRC).</w:t>
            </w:r>
          </w:p>
        </w:tc>
        <w:tc>
          <w:tcPr>
            <w:tcW w:w="1319" w:type="dxa"/>
            <w:vAlign w:val="center"/>
          </w:tcPr>
          <w:p w:rsidR="00C72370" w:rsidRDefault="007E3B69" w:rsidP="007823E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kästchen115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47"/>
          </w:p>
        </w:tc>
      </w:tr>
      <w:tr w:rsidR="007E3B69" w:rsidTr="00E87AEE">
        <w:tc>
          <w:tcPr>
            <w:tcW w:w="1152" w:type="dxa"/>
          </w:tcPr>
          <w:p w:rsidR="007E3B69" w:rsidRDefault="007E3B69" w:rsidP="007823E4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7E3B69" w:rsidRDefault="00AB275B" w:rsidP="007823E4">
            <w:r w:rsidRPr="00C865E6">
              <w:t>Die Bewertungen der Rezyklierbarkeit erfolgen gemäß den Vorgaben des EPRC mit den Bewertungsschemata (Scorecards) für die Deinkbarkeit</w:t>
            </w:r>
            <w:bookmarkStart w:id="48" w:name="_Ref71120095"/>
            <w:r w:rsidRPr="00C865E6">
              <w:rPr>
                <w:rStyle w:val="Funotenzeichen"/>
              </w:rPr>
              <w:footnoteReference w:id="9"/>
            </w:r>
            <w:bookmarkEnd w:id="48"/>
            <w:r w:rsidRPr="00C865E6">
              <w:t>.</w:t>
            </w:r>
          </w:p>
          <w:p w:rsidR="008A0C03" w:rsidRPr="00AB275B" w:rsidRDefault="008A0C03" w:rsidP="007823E4"/>
        </w:tc>
        <w:tc>
          <w:tcPr>
            <w:tcW w:w="1319" w:type="dxa"/>
            <w:vAlign w:val="center"/>
          </w:tcPr>
          <w:p w:rsidR="007E3B69" w:rsidRDefault="00AB275B" w:rsidP="007823E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8A0C03" w:rsidTr="00E87AEE">
        <w:tc>
          <w:tcPr>
            <w:tcW w:w="1152" w:type="dxa"/>
          </w:tcPr>
          <w:p w:rsidR="008A0C03" w:rsidRDefault="008A0C03" w:rsidP="008A0C03">
            <w:pPr>
              <w:jc w:val="both"/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8A0C03" w:rsidRDefault="008A0C03" w:rsidP="008A0C03">
            <w:pPr>
              <w:jc w:val="both"/>
              <w:rPr>
                <w:rFonts w:cs="Arial"/>
                <w:b/>
              </w:rPr>
            </w:pPr>
            <w:r w:rsidRPr="005C6F2F">
              <w:rPr>
                <w:rFonts w:cs="Arial"/>
                <w:b/>
              </w:rPr>
              <w:t>Etikettentrennpapier</w:t>
            </w:r>
          </w:p>
          <w:p w:rsidR="008A0C03" w:rsidRDefault="008A0C03" w:rsidP="008A0C03">
            <w:pPr>
              <w:jc w:val="both"/>
            </w:pPr>
            <w:r w:rsidRPr="003C64EE">
              <w:lastRenderedPageBreak/>
              <w:t xml:space="preserve">Auf der Rückseite </w:t>
            </w:r>
            <w:r>
              <w:t>des</w:t>
            </w:r>
            <w:r w:rsidRPr="003C64EE">
              <w:t xml:space="preserve"> Etikettentrennpapier</w:t>
            </w:r>
            <w:r>
              <w:t xml:space="preserve">s </w:t>
            </w:r>
            <w:r w:rsidRPr="003C64EE">
              <w:t>oder der Verpackung ist ein Hinweis an</w:t>
            </w:r>
            <w:r>
              <w:t>gebracht</w:t>
            </w:r>
            <w:r w:rsidRPr="003C64EE">
              <w:t>, dass diese Papiere mit dem Restmüll zu entsorgen sind.</w:t>
            </w:r>
          </w:p>
          <w:p w:rsidR="008A0C03" w:rsidRDefault="008A0C03" w:rsidP="008A0C0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Ein Muster des Etikettentrennpapiers liegt dem Antrag bei.</w:t>
            </w:r>
          </w:p>
        </w:tc>
        <w:tc>
          <w:tcPr>
            <w:tcW w:w="1319" w:type="dxa"/>
            <w:vAlign w:val="center"/>
          </w:tcPr>
          <w:p w:rsidR="008A0C03" w:rsidRDefault="008A0C03" w:rsidP="008A0C0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fldChar w:fldCharType="begin">
                <w:ffData>
                  <w:name w:val="Kontrollkästchen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kästchen123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50"/>
          </w:p>
          <w:p w:rsidR="008A0C03" w:rsidRDefault="008A0C03" w:rsidP="008A0C03">
            <w:pPr>
              <w:jc w:val="both"/>
              <w:rPr>
                <w:rFonts w:cs="Arial"/>
              </w:rPr>
            </w:pPr>
            <w:r w:rsidRPr="00C33100">
              <w:rPr>
                <w:rFonts w:cs="Arial"/>
                <w:b/>
              </w:rPr>
              <w:lastRenderedPageBreak/>
              <w:t xml:space="preserve">Anlage </w:t>
            </w:r>
            <w:r>
              <w:rPr>
                <w:rFonts w:cs="Arial"/>
                <w:b/>
              </w:rPr>
              <w:t>2</w:t>
            </w:r>
          </w:p>
        </w:tc>
      </w:tr>
      <w:tr w:rsidR="00AB275B" w:rsidTr="00E87AEE">
        <w:tc>
          <w:tcPr>
            <w:tcW w:w="1152" w:type="dxa"/>
          </w:tcPr>
          <w:p w:rsidR="00AB275B" w:rsidRPr="00F95225" w:rsidRDefault="00AB275B" w:rsidP="00AB27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3.9.2</w:t>
            </w:r>
          </w:p>
        </w:tc>
        <w:tc>
          <w:tcPr>
            <w:tcW w:w="6873" w:type="dxa"/>
            <w:gridSpan w:val="3"/>
          </w:tcPr>
          <w:p w:rsidR="00AB275B" w:rsidRPr="00F95225" w:rsidRDefault="00AB275B" w:rsidP="00AB27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Abtrennbarkeit von Klebstoffapplikationen</w:t>
            </w:r>
          </w:p>
        </w:tc>
        <w:tc>
          <w:tcPr>
            <w:tcW w:w="1319" w:type="dxa"/>
            <w:vAlign w:val="center"/>
          </w:tcPr>
          <w:p w:rsidR="00AB275B" w:rsidRDefault="00AB275B" w:rsidP="00AB275B">
            <w:pPr>
              <w:jc w:val="center"/>
              <w:rPr>
                <w:rFonts w:cs="Arial"/>
              </w:rPr>
            </w:pPr>
          </w:p>
        </w:tc>
      </w:tr>
      <w:tr w:rsidR="00BC74E6" w:rsidTr="00E87AEE">
        <w:tc>
          <w:tcPr>
            <w:tcW w:w="1152" w:type="dxa"/>
          </w:tcPr>
          <w:p w:rsidR="00BC74E6" w:rsidRPr="00F95225" w:rsidRDefault="00BC74E6" w:rsidP="00BC74E6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BC74E6" w:rsidRPr="007E3B69" w:rsidRDefault="00BC74E6" w:rsidP="00BC74E6">
            <w:pPr>
              <w:rPr>
                <w:rFonts w:cs="Arial"/>
                <w:b/>
              </w:rPr>
            </w:pPr>
            <w:r w:rsidRPr="007E3B69">
              <w:rPr>
                <w:rFonts w:cs="Arial"/>
                <w:b/>
              </w:rPr>
              <w:t>Fertigerzeugnis nach 2a)</w:t>
            </w:r>
          </w:p>
        </w:tc>
        <w:tc>
          <w:tcPr>
            <w:tcW w:w="1319" w:type="dxa"/>
            <w:vAlign w:val="center"/>
          </w:tcPr>
          <w:p w:rsidR="00BC74E6" w:rsidRPr="00C72370" w:rsidRDefault="00BC74E6" w:rsidP="00BC74E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AB275B" w:rsidTr="00E87AEE">
        <w:tc>
          <w:tcPr>
            <w:tcW w:w="1152" w:type="dxa"/>
          </w:tcPr>
          <w:p w:rsidR="00AB275B" w:rsidRDefault="00AB275B" w:rsidP="00AB275B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AB275B" w:rsidRDefault="00AB275B" w:rsidP="00AB275B">
            <w:pPr>
              <w:rPr>
                <w:rFonts w:cs="Arial"/>
              </w:rPr>
            </w:pPr>
            <w:r>
              <w:rPr>
                <w:rFonts w:cs="Arial"/>
              </w:rPr>
              <w:t>Die für das oben genannte Produkt verwendeten Klebstoffe ein</w:t>
            </w:r>
            <w:r>
              <w:rPr>
                <w:rFonts w:cs="Arial"/>
              </w:rPr>
              <w:softHyphen/>
              <w:t>schließlich deren Kombinationen sind nach INGEDE Methode 12</w:t>
            </w:r>
            <w:r w:rsidR="003C613B" w:rsidRPr="008567D2">
              <w:t>: Prüfung von Klebstoffapplikationen (Stand Januar 2013)</w:t>
            </w:r>
            <w:r>
              <w:rPr>
                <w:rFonts w:cs="Arial"/>
              </w:rPr>
              <w:t xml:space="preserve"> ab</w:t>
            </w:r>
            <w:r>
              <w:rPr>
                <w:rFonts w:cs="Arial"/>
              </w:rPr>
              <w:softHyphen/>
              <w:t>trennbar.</w:t>
            </w:r>
          </w:p>
          <w:p w:rsidR="00AB275B" w:rsidRPr="00C72370" w:rsidRDefault="00AB275B" w:rsidP="00AB275B">
            <w:pPr>
              <w:rPr>
                <w:rFonts w:cs="Arial"/>
              </w:rPr>
            </w:pPr>
            <w:r>
              <w:rPr>
                <w:rFonts w:cs="Arial"/>
              </w:rPr>
              <w:t>Ein Prüfgutachten zur Entfernbarkeit der Klebstoffapplika</w:t>
            </w:r>
            <w:r>
              <w:rPr>
                <w:rFonts w:cs="Arial"/>
              </w:rPr>
              <w:softHyphen/>
              <w:t>tionen des oben genannten Produkts nach INGEDE-Methode 12 liegt dem Antrag bei bzw. wur</w:t>
            </w:r>
            <w:r>
              <w:rPr>
                <w:rFonts w:cs="Arial"/>
              </w:rPr>
              <w:softHyphen/>
              <w:t>de direkt an die RAL gGmbH übermittelt.</w:t>
            </w:r>
          </w:p>
        </w:tc>
        <w:tc>
          <w:tcPr>
            <w:tcW w:w="1319" w:type="dxa"/>
            <w:vAlign w:val="center"/>
          </w:tcPr>
          <w:p w:rsidR="00AB275B" w:rsidRDefault="00AB275B" w:rsidP="00AB2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  <w:p w:rsidR="00AB275B" w:rsidRPr="00C72370" w:rsidRDefault="00AB275B" w:rsidP="00AB275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Anlage 6</w:t>
            </w:r>
          </w:p>
        </w:tc>
      </w:tr>
      <w:tr w:rsidR="003C613B" w:rsidTr="00E87AEE">
        <w:tc>
          <w:tcPr>
            <w:tcW w:w="1152" w:type="dxa"/>
          </w:tcPr>
          <w:p w:rsidR="003C613B" w:rsidRDefault="003C613B" w:rsidP="00AB275B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3C613B" w:rsidRPr="003C613B" w:rsidRDefault="003C613B" w:rsidP="00AB275B">
            <w:r w:rsidRPr="00072F0E">
              <w:t>Die Bewertung der Rezyklierbarkeit erfolgt gemäß den Vorgaben des EPRC mit den Bewertungsschemata (Scorecards) für die Entfernbarkeit von Klebstoffapplikationen</w:t>
            </w:r>
            <w:bookmarkStart w:id="51" w:name="_Ref76639149"/>
            <w:r w:rsidRPr="00E12290">
              <w:rPr>
                <w:rStyle w:val="Funotenzeichen"/>
              </w:rPr>
              <w:footnoteReference w:id="10"/>
            </w:r>
            <w:bookmarkEnd w:id="51"/>
            <w:r w:rsidRPr="00072F0E">
              <w:t>.</w:t>
            </w:r>
          </w:p>
        </w:tc>
        <w:tc>
          <w:tcPr>
            <w:tcW w:w="1319" w:type="dxa"/>
            <w:vAlign w:val="center"/>
          </w:tcPr>
          <w:p w:rsidR="003C613B" w:rsidRDefault="00BC74E6" w:rsidP="00AB2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AB275B" w:rsidTr="00E87AEE">
        <w:tc>
          <w:tcPr>
            <w:tcW w:w="1152" w:type="dxa"/>
          </w:tcPr>
          <w:p w:rsidR="00AB275B" w:rsidRDefault="00AB275B" w:rsidP="00AB275B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AB275B" w:rsidRDefault="00AB275B" w:rsidP="00AB275B">
            <w:pPr>
              <w:rPr>
                <w:rFonts w:cs="Arial"/>
              </w:rPr>
            </w:pPr>
            <w:r>
              <w:rPr>
                <w:rFonts w:cs="Arial"/>
              </w:rPr>
              <w:t>Erklärungen der Klebstoffhersteller/-lieferanten der für oben genann</w:t>
            </w:r>
            <w:r>
              <w:rPr>
                <w:rFonts w:cs="Arial"/>
              </w:rPr>
              <w:softHyphen/>
              <w:t xml:space="preserve">tes Produkt verwendeten </w:t>
            </w:r>
            <w:r w:rsidRPr="000619A1">
              <w:rPr>
                <w:rFonts w:cs="Arial"/>
              </w:rPr>
              <w:t>Klebstoffe</w:t>
            </w:r>
            <w:r>
              <w:rPr>
                <w:rFonts w:cs="Arial"/>
              </w:rPr>
              <w:t xml:space="preserve"> liegen dem Antrag bei bzw. wur</w:t>
            </w:r>
            <w:r>
              <w:rPr>
                <w:rFonts w:cs="Arial"/>
              </w:rPr>
              <w:softHyphen/>
              <w:t>den direkt an die RAL gGmbH übermittelt.</w:t>
            </w:r>
          </w:p>
        </w:tc>
        <w:tc>
          <w:tcPr>
            <w:tcW w:w="1319" w:type="dxa"/>
            <w:vAlign w:val="center"/>
          </w:tcPr>
          <w:p w:rsidR="00AB275B" w:rsidRDefault="00AB275B" w:rsidP="00AB2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kästchen120"/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53"/>
          </w:p>
          <w:p w:rsidR="00AB275B" w:rsidRPr="00D1054E" w:rsidRDefault="00AB275B" w:rsidP="00AB275B">
            <w:pPr>
              <w:jc w:val="center"/>
              <w:rPr>
                <w:rFonts w:cs="Arial"/>
                <w:b/>
              </w:rPr>
            </w:pPr>
            <w:r w:rsidRPr="00D1054E">
              <w:rPr>
                <w:rFonts w:cs="Arial"/>
                <w:b/>
              </w:rPr>
              <w:t>Anlage 4</w:t>
            </w:r>
          </w:p>
        </w:tc>
      </w:tr>
      <w:tr w:rsidR="00BC74E6" w:rsidTr="00E87AEE">
        <w:tc>
          <w:tcPr>
            <w:tcW w:w="1152" w:type="dxa"/>
          </w:tcPr>
          <w:p w:rsidR="00BC74E6" w:rsidRDefault="00BC74E6" w:rsidP="00AB275B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BC74E6" w:rsidRPr="00BC74E6" w:rsidRDefault="00BC74E6" w:rsidP="00AB275B">
            <w:pPr>
              <w:rPr>
                <w:rFonts w:cs="Arial"/>
                <w:u w:val="single"/>
              </w:rPr>
            </w:pPr>
            <w:r w:rsidRPr="00BC74E6">
              <w:rPr>
                <w:rFonts w:cs="Arial"/>
                <w:u w:val="single"/>
              </w:rPr>
              <w:t>Ausnahme trifft zu:</w:t>
            </w:r>
          </w:p>
          <w:p w:rsidR="00BC74E6" w:rsidRPr="00072F0E" w:rsidRDefault="00BC74E6" w:rsidP="00BC74E6">
            <w:r w:rsidRPr="00072F0E">
              <w:t xml:space="preserve">Von der Prüfung nach INGEDE-Methode 12 ausgenommen sind redispergierbare und wasserlösliche Klebstoffapplikationen. </w:t>
            </w:r>
          </w:p>
          <w:p w:rsidR="00BC74E6" w:rsidRDefault="00BC74E6" w:rsidP="00BC74E6">
            <w:r w:rsidRPr="00072F0E">
              <w:t>Schmelzklebstoffe auf Basis Ethylvinylacetat (EVA) oder Polyolefin (PO) sollen folgende Anwendungsbedingungen erfüllen:</w:t>
            </w:r>
          </w:p>
          <w:p w:rsidR="00BC74E6" w:rsidRPr="00BC74E6" w:rsidRDefault="00BC74E6" w:rsidP="00BC74E6">
            <w:pPr>
              <w:pStyle w:val="AufzhlungPunkt1"/>
              <w:rPr>
                <w:rFonts w:asciiTheme="minorHAnsi" w:hAnsiTheme="minorHAnsi" w:cstheme="minorHAnsi"/>
              </w:rPr>
            </w:pPr>
            <w:r w:rsidRPr="00BC74E6">
              <w:rPr>
                <w:rFonts w:asciiTheme="minorHAnsi" w:hAnsiTheme="minorHAnsi" w:cstheme="minorHAnsi"/>
              </w:rPr>
              <w:t>Erweichungstemperatur des Klebstoffes (nach R&amp;B): ≥ 68 °C</w:t>
            </w:r>
          </w:p>
          <w:p w:rsidR="00BC74E6" w:rsidRPr="00BC74E6" w:rsidRDefault="00BC74E6" w:rsidP="00BC74E6">
            <w:pPr>
              <w:pStyle w:val="AufzhlungPunkt1"/>
              <w:rPr>
                <w:rFonts w:asciiTheme="minorHAnsi" w:hAnsiTheme="minorHAnsi" w:cstheme="minorHAnsi"/>
              </w:rPr>
            </w:pPr>
            <w:r w:rsidRPr="00BC74E6">
              <w:rPr>
                <w:rFonts w:asciiTheme="minorHAnsi" w:hAnsiTheme="minorHAnsi" w:cstheme="minorHAnsi"/>
              </w:rPr>
              <w:t>Schichtdicke der Klebstoffapplikation (nicht-reaktiver Klebstoff): ≥ 120 µm</w:t>
            </w:r>
          </w:p>
          <w:p w:rsidR="00BC74E6" w:rsidRPr="00BC74E6" w:rsidRDefault="00BC74E6" w:rsidP="00BC74E6">
            <w:pPr>
              <w:pStyle w:val="AufzhlungPunkt1"/>
              <w:rPr>
                <w:rFonts w:asciiTheme="minorHAnsi" w:hAnsiTheme="minorHAnsi" w:cstheme="minorHAnsi"/>
              </w:rPr>
            </w:pPr>
            <w:r w:rsidRPr="00BC74E6">
              <w:rPr>
                <w:rFonts w:asciiTheme="minorHAnsi" w:hAnsiTheme="minorHAnsi" w:cstheme="minorHAnsi"/>
              </w:rPr>
              <w:t>Schichtdicke der Klebstoffapplikation (reaktiver Klebstoff): ≥ 60 µm</w:t>
            </w:r>
          </w:p>
          <w:p w:rsidR="00BC74E6" w:rsidRPr="00BC74E6" w:rsidRDefault="00BC74E6" w:rsidP="00BC74E6">
            <w:pPr>
              <w:pStyle w:val="AufzhlungPunkt1"/>
            </w:pPr>
            <w:r w:rsidRPr="00BC74E6">
              <w:rPr>
                <w:rFonts w:asciiTheme="minorHAnsi" w:hAnsiTheme="minorHAnsi" w:cstheme="minorHAnsi"/>
              </w:rPr>
              <w:t>Horizontale Ausdehnung der Klebstoffapplikation (jede Richtung): 1,6 mm.</w:t>
            </w:r>
          </w:p>
        </w:tc>
        <w:tc>
          <w:tcPr>
            <w:tcW w:w="1319" w:type="dxa"/>
            <w:vAlign w:val="center"/>
          </w:tcPr>
          <w:p w:rsidR="00BC74E6" w:rsidRDefault="00BC74E6" w:rsidP="00AB27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  <w:p w:rsidR="00BC74E6" w:rsidRDefault="00BC74E6" w:rsidP="00AB275B">
            <w:pPr>
              <w:jc w:val="center"/>
              <w:rPr>
                <w:rFonts w:cs="Arial"/>
              </w:rPr>
            </w:pPr>
          </w:p>
        </w:tc>
      </w:tr>
      <w:tr w:rsidR="008A0C03" w:rsidTr="00E87AEE">
        <w:tc>
          <w:tcPr>
            <w:tcW w:w="1152" w:type="dxa"/>
          </w:tcPr>
          <w:p w:rsidR="008A0C03" w:rsidRDefault="008A0C03" w:rsidP="008A0C03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8A0C03" w:rsidRPr="007E3B69" w:rsidRDefault="008A0C03" w:rsidP="008A0C03">
            <w:pPr>
              <w:rPr>
                <w:rFonts w:cs="Arial"/>
                <w:b/>
              </w:rPr>
            </w:pPr>
            <w:r w:rsidRPr="007E3B69">
              <w:rPr>
                <w:rFonts w:cs="Arial"/>
                <w:b/>
              </w:rPr>
              <w:t>Fertigerzeugnis nach 2</w:t>
            </w:r>
            <w:r>
              <w:rPr>
                <w:rFonts w:cs="Arial"/>
                <w:b/>
              </w:rPr>
              <w:t>b</w:t>
            </w:r>
            <w:r w:rsidRPr="007E3B69">
              <w:rPr>
                <w:rFonts w:cs="Arial"/>
                <w:b/>
              </w:rPr>
              <w:t>)</w:t>
            </w:r>
          </w:p>
        </w:tc>
        <w:tc>
          <w:tcPr>
            <w:tcW w:w="1319" w:type="dxa"/>
            <w:vAlign w:val="center"/>
          </w:tcPr>
          <w:p w:rsidR="008A0C03" w:rsidRPr="00C72370" w:rsidRDefault="008A0C03" w:rsidP="008A0C0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BC74E6" w:rsidTr="00E87AEE">
        <w:tc>
          <w:tcPr>
            <w:tcW w:w="1152" w:type="dxa"/>
          </w:tcPr>
          <w:p w:rsidR="00BC74E6" w:rsidRDefault="00BC74E6" w:rsidP="00BC74E6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BC74E6" w:rsidRDefault="00BC74E6" w:rsidP="00BC74E6">
            <w:r>
              <w:t>Die zugrundeliegende Prüfmethode zur Bewertung der Abtrennbarkeit von Klebstoffapplikationen ist die:</w:t>
            </w:r>
          </w:p>
          <w:p w:rsidR="00BC74E6" w:rsidRPr="008A0C03" w:rsidRDefault="00BC74E6" w:rsidP="00BC74E6">
            <w:pPr>
              <w:pStyle w:val="AufzhlungPunkt1"/>
              <w:rPr>
                <w:rFonts w:asciiTheme="minorHAnsi" w:hAnsiTheme="minorHAnsi" w:cstheme="minorHAnsi"/>
              </w:rPr>
            </w:pPr>
            <w:r w:rsidRPr="008A0C03">
              <w:rPr>
                <w:rFonts w:asciiTheme="minorHAnsi" w:hAnsiTheme="minorHAnsi" w:cstheme="minorHAnsi"/>
              </w:rPr>
              <w:t>PTS-Methode RH 021/97 (Ausgabe vom Oktober 2021) für die Kategorie II (Verpackungspapiere bzw. Verpackungsmittel).</w:t>
            </w:r>
          </w:p>
          <w:p w:rsidR="008A0C03" w:rsidRDefault="00BC74E6" w:rsidP="00BC74E6">
            <w:r>
              <w:t xml:space="preserve">Die Bewertung erfolgt über den Blattklebetest. </w:t>
            </w:r>
          </w:p>
          <w:p w:rsidR="00BC74E6" w:rsidRPr="007E3B69" w:rsidRDefault="00BC74E6" w:rsidP="00BC74E6">
            <w:pPr>
              <w:rPr>
                <w:rFonts w:cs="Arial"/>
                <w:b/>
              </w:rPr>
            </w:pPr>
            <w:r>
              <w:t>Die Fertigerzeugnisse müssen den Blattklebetest bestehen.</w:t>
            </w:r>
          </w:p>
        </w:tc>
        <w:tc>
          <w:tcPr>
            <w:tcW w:w="1319" w:type="dxa"/>
            <w:vAlign w:val="center"/>
          </w:tcPr>
          <w:p w:rsidR="00BC74E6" w:rsidRDefault="00BC74E6" w:rsidP="00BC74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  <w:p w:rsidR="00BC74E6" w:rsidRDefault="00BC74E6" w:rsidP="00BC74E6">
            <w:pPr>
              <w:jc w:val="center"/>
              <w:rPr>
                <w:rFonts w:cs="Arial"/>
              </w:rPr>
            </w:pPr>
            <w:r w:rsidRPr="00D1054E">
              <w:rPr>
                <w:rFonts w:cs="Arial"/>
                <w:b/>
              </w:rPr>
              <w:t xml:space="preserve">Anlage </w:t>
            </w:r>
            <w:r w:rsidR="008A0C03">
              <w:rPr>
                <w:rFonts w:cs="Arial"/>
                <w:b/>
              </w:rPr>
              <w:t>6</w:t>
            </w:r>
          </w:p>
        </w:tc>
      </w:tr>
      <w:tr w:rsidR="00BC74E6" w:rsidTr="00E87AEE">
        <w:tc>
          <w:tcPr>
            <w:tcW w:w="1152" w:type="dxa"/>
          </w:tcPr>
          <w:p w:rsidR="00BC74E6" w:rsidRDefault="00BC74E6" w:rsidP="00BC74E6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BC74E6" w:rsidRDefault="00BC74E6" w:rsidP="00BC74E6">
            <w:r>
              <w:t>Die Fertigerzeugnisse müssen hinsichtlich der Zerfaserbarkeit und einfachen Entfernbarkeit papierfremder Bestandteile die Rezyklierbarkeitsanforderungen gemäß PTS-Methode RH 021/97 erfüllen.</w:t>
            </w:r>
          </w:p>
        </w:tc>
        <w:tc>
          <w:tcPr>
            <w:tcW w:w="1319" w:type="dxa"/>
            <w:vAlign w:val="center"/>
          </w:tcPr>
          <w:p w:rsidR="008A0C03" w:rsidRDefault="008A0C03" w:rsidP="008A0C0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  <w:p w:rsidR="00BC74E6" w:rsidRDefault="00BC74E6" w:rsidP="008A0C03">
            <w:pPr>
              <w:jc w:val="center"/>
              <w:rPr>
                <w:rFonts w:cs="Arial"/>
              </w:rPr>
            </w:pPr>
          </w:p>
        </w:tc>
      </w:tr>
      <w:tr w:rsidR="00BC74E6" w:rsidTr="00E87AEE">
        <w:tc>
          <w:tcPr>
            <w:tcW w:w="1152" w:type="dxa"/>
          </w:tcPr>
          <w:p w:rsidR="00BC74E6" w:rsidRDefault="008A0C03" w:rsidP="00BC74E6">
            <w:pPr>
              <w:rPr>
                <w:rFonts w:cs="Arial"/>
              </w:rPr>
            </w:pPr>
            <w:r w:rsidRPr="008A0C03">
              <w:rPr>
                <w:rFonts w:cs="Arial"/>
                <w:b/>
              </w:rPr>
              <w:t>3.9.3</w:t>
            </w:r>
          </w:p>
        </w:tc>
        <w:tc>
          <w:tcPr>
            <w:tcW w:w="6873" w:type="dxa"/>
            <w:gridSpan w:val="3"/>
          </w:tcPr>
          <w:p w:rsidR="00BC74E6" w:rsidRDefault="008A0C03" w:rsidP="00BC74E6">
            <w:pPr>
              <w:rPr>
                <w:rFonts w:cs="Arial"/>
              </w:rPr>
            </w:pPr>
            <w:r w:rsidRPr="008A0C03">
              <w:rPr>
                <w:rFonts w:cs="Arial"/>
                <w:b/>
              </w:rPr>
              <w:t>Zerfaserbarkeit</w:t>
            </w:r>
          </w:p>
        </w:tc>
        <w:tc>
          <w:tcPr>
            <w:tcW w:w="1319" w:type="dxa"/>
            <w:vAlign w:val="center"/>
          </w:tcPr>
          <w:p w:rsidR="00BC74E6" w:rsidRDefault="00BC74E6" w:rsidP="00BC74E6">
            <w:pPr>
              <w:jc w:val="center"/>
              <w:rPr>
                <w:rFonts w:cs="Arial"/>
              </w:rPr>
            </w:pPr>
          </w:p>
        </w:tc>
      </w:tr>
      <w:tr w:rsidR="008A0C03" w:rsidTr="00E87AEE">
        <w:tc>
          <w:tcPr>
            <w:tcW w:w="1152" w:type="dxa"/>
          </w:tcPr>
          <w:p w:rsidR="008A0C03" w:rsidRPr="008A0C03" w:rsidRDefault="008A0C03" w:rsidP="008A0C03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8A0C03" w:rsidRPr="007E3B69" w:rsidRDefault="008A0C03" w:rsidP="008A0C03">
            <w:pPr>
              <w:rPr>
                <w:rFonts w:cs="Arial"/>
                <w:b/>
              </w:rPr>
            </w:pPr>
            <w:r w:rsidRPr="007E3B69">
              <w:rPr>
                <w:rFonts w:cs="Arial"/>
                <w:b/>
              </w:rPr>
              <w:t>Fertigerzeugnis nach 2</w:t>
            </w:r>
            <w:r>
              <w:rPr>
                <w:rFonts w:cs="Arial"/>
                <w:b/>
              </w:rPr>
              <w:t>b</w:t>
            </w:r>
            <w:r w:rsidRPr="007E3B69">
              <w:rPr>
                <w:rFonts w:cs="Arial"/>
                <w:b/>
              </w:rPr>
              <w:t>)</w:t>
            </w:r>
          </w:p>
        </w:tc>
        <w:tc>
          <w:tcPr>
            <w:tcW w:w="1319" w:type="dxa"/>
            <w:vAlign w:val="center"/>
          </w:tcPr>
          <w:p w:rsidR="008A0C03" w:rsidRPr="00C72370" w:rsidRDefault="008A0C03" w:rsidP="008A0C0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8A0C03" w:rsidTr="00E87AEE">
        <w:tc>
          <w:tcPr>
            <w:tcW w:w="1152" w:type="dxa"/>
          </w:tcPr>
          <w:p w:rsidR="008A0C03" w:rsidRPr="008A0C03" w:rsidRDefault="008A0C03" w:rsidP="008A0C03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8A0C03" w:rsidRDefault="008A0C03" w:rsidP="008A0C03">
            <w:r>
              <w:t>Die Fertigerzeugnisse müssen die Rezyklierbarkeitsanforderungen nach:</w:t>
            </w:r>
          </w:p>
          <w:p w:rsidR="008A0C03" w:rsidRPr="008A0C03" w:rsidRDefault="008A0C03" w:rsidP="008A0C03">
            <w:r>
              <w:t>PTS-Methode RH 021/97 (Ausgabe vom Oktober 2021) für die Kategorie II</w:t>
            </w:r>
            <w:r w:rsidRPr="00B84096">
              <w:t xml:space="preserve"> (Verpackungspapiere bzw. Verpackungsmittel) </w:t>
            </w:r>
            <w:r>
              <w:t>einhalten.</w:t>
            </w:r>
          </w:p>
        </w:tc>
        <w:tc>
          <w:tcPr>
            <w:tcW w:w="1319" w:type="dxa"/>
            <w:vAlign w:val="center"/>
          </w:tcPr>
          <w:p w:rsidR="008A0C03" w:rsidRDefault="008A0C03" w:rsidP="008A0C0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  <w:p w:rsidR="008A0C03" w:rsidRDefault="008A0C03" w:rsidP="008A0C03">
            <w:pPr>
              <w:jc w:val="center"/>
              <w:rPr>
                <w:rFonts w:cs="Arial"/>
              </w:rPr>
            </w:pPr>
            <w:r w:rsidRPr="00D1054E">
              <w:rPr>
                <w:rFonts w:cs="Arial"/>
                <w:b/>
              </w:rPr>
              <w:t xml:space="preserve">Anlage </w:t>
            </w:r>
            <w:r>
              <w:rPr>
                <w:rFonts w:cs="Arial"/>
                <w:b/>
              </w:rPr>
              <w:t>7</w:t>
            </w:r>
          </w:p>
        </w:tc>
      </w:tr>
      <w:tr w:rsidR="008A0C03" w:rsidTr="00E87AEE">
        <w:tc>
          <w:tcPr>
            <w:tcW w:w="1152" w:type="dxa"/>
          </w:tcPr>
          <w:p w:rsidR="008A0C03" w:rsidRDefault="008A0C03" w:rsidP="008A0C03">
            <w:pPr>
              <w:rPr>
                <w:rFonts w:cs="Arial"/>
              </w:rPr>
            </w:pPr>
          </w:p>
        </w:tc>
        <w:tc>
          <w:tcPr>
            <w:tcW w:w="6873" w:type="dxa"/>
            <w:gridSpan w:val="3"/>
          </w:tcPr>
          <w:p w:rsidR="008A0C03" w:rsidRPr="008A0C03" w:rsidRDefault="008A0C03" w:rsidP="008A0C03">
            <w:r>
              <w:t>Der Gesamt-Trockenrückstand (papierfremnde Bestandteile plus Sortierrückstand einschließlich nicht zerfaserbarer Papierbestandteile auf 0,7 mm Lochplatte) darf 15 Gew.-% nicht überschreiten.</w:t>
            </w:r>
          </w:p>
        </w:tc>
        <w:tc>
          <w:tcPr>
            <w:tcW w:w="1319" w:type="dxa"/>
            <w:vAlign w:val="center"/>
          </w:tcPr>
          <w:p w:rsidR="008A0C03" w:rsidRDefault="008A0C03" w:rsidP="008A0C0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8A0C03" w:rsidTr="00E87AEE">
        <w:tc>
          <w:tcPr>
            <w:tcW w:w="1152" w:type="dxa"/>
          </w:tcPr>
          <w:p w:rsidR="008A0C03" w:rsidRPr="00F95225" w:rsidRDefault="008A0C03" w:rsidP="008A0C03">
            <w:pPr>
              <w:rPr>
                <w:rFonts w:cs="Arial"/>
                <w:b/>
              </w:rPr>
            </w:pPr>
            <w:r w:rsidRPr="00F95225">
              <w:rPr>
                <w:rFonts w:cs="Arial"/>
                <w:b/>
              </w:rPr>
              <w:lastRenderedPageBreak/>
              <w:t>3.</w:t>
            </w:r>
            <w:r>
              <w:rPr>
                <w:rFonts w:cs="Arial"/>
                <w:b/>
              </w:rPr>
              <w:t>10</w:t>
            </w:r>
          </w:p>
        </w:tc>
        <w:tc>
          <w:tcPr>
            <w:tcW w:w="6873" w:type="dxa"/>
            <w:gridSpan w:val="3"/>
          </w:tcPr>
          <w:p w:rsidR="008A0C03" w:rsidRPr="00F95225" w:rsidRDefault="008A0C03" w:rsidP="008A0C0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Gebrauchstauglichkeit</w:t>
            </w:r>
          </w:p>
        </w:tc>
        <w:tc>
          <w:tcPr>
            <w:tcW w:w="1319" w:type="dxa"/>
            <w:vAlign w:val="center"/>
          </w:tcPr>
          <w:p w:rsidR="008A0C03" w:rsidRPr="00F95225" w:rsidRDefault="008A0C03" w:rsidP="008A0C03">
            <w:pPr>
              <w:jc w:val="center"/>
              <w:rPr>
                <w:rFonts w:cs="Arial"/>
                <w:b/>
              </w:rPr>
            </w:pPr>
          </w:p>
        </w:tc>
      </w:tr>
      <w:tr w:rsidR="008A0C03" w:rsidTr="00E87AEE">
        <w:tc>
          <w:tcPr>
            <w:tcW w:w="1152" w:type="dxa"/>
          </w:tcPr>
          <w:p w:rsidR="008A0C03" w:rsidRPr="00F95225" w:rsidRDefault="008A0C03" w:rsidP="008A0C03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8A0C03" w:rsidRPr="00F95225" w:rsidRDefault="008A0C03" w:rsidP="008A0C03">
            <w:pPr>
              <w:rPr>
                <w:rFonts w:cs="Arial"/>
                <w:b/>
              </w:rPr>
            </w:pPr>
            <w:r>
              <w:t>Die Fertigerzeugnisse müssen gebrauchstauglich sein. Sind technische Anforderungen an einzelne Produkte in DIN-Normen geregelt, so sind diese nach der bei Vertragsabschluss gültigen Fassung einzuhalten.</w:t>
            </w:r>
          </w:p>
        </w:tc>
        <w:tc>
          <w:tcPr>
            <w:tcW w:w="1319" w:type="dxa"/>
            <w:vAlign w:val="center"/>
          </w:tcPr>
          <w:p w:rsidR="008A0C03" w:rsidRPr="00F95225" w:rsidRDefault="008A0C03" w:rsidP="008A0C0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61E07">
              <w:rPr>
                <w:rFonts w:cs="Arial"/>
              </w:rPr>
            </w:r>
            <w:r w:rsidR="00161E0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8A0C03" w:rsidTr="00E87AEE">
        <w:tc>
          <w:tcPr>
            <w:tcW w:w="1152" w:type="dxa"/>
          </w:tcPr>
          <w:p w:rsidR="008A0C03" w:rsidRPr="00F95225" w:rsidRDefault="008A0C03" w:rsidP="008A0C03">
            <w:pPr>
              <w:rPr>
                <w:rFonts w:cs="Arial"/>
                <w:b/>
              </w:rPr>
            </w:pPr>
          </w:p>
        </w:tc>
        <w:tc>
          <w:tcPr>
            <w:tcW w:w="6873" w:type="dxa"/>
            <w:gridSpan w:val="3"/>
          </w:tcPr>
          <w:p w:rsidR="008A0C03" w:rsidRDefault="008A0C03" w:rsidP="008A0C03">
            <w:r>
              <w:t>Folgende nationale oder Branchenstandards wurde</w:t>
            </w:r>
            <w:r w:rsidR="00C216EF">
              <w:t>n</w:t>
            </w:r>
            <w:r>
              <w:t xml:space="preserve"> zum Nachweis der Gebrauchstauglichkeit herangezogen:</w:t>
            </w:r>
            <w:r w:rsidRPr="00B37652">
              <w:rPr>
                <w:rFonts w:cs="Arial"/>
              </w:rPr>
              <w:t xml:space="preserve"> </w:t>
            </w:r>
            <w:r w:rsidRPr="00B37652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</w:p>
        </w:tc>
        <w:tc>
          <w:tcPr>
            <w:tcW w:w="1319" w:type="dxa"/>
            <w:vAlign w:val="center"/>
          </w:tcPr>
          <w:p w:rsidR="008A0C03" w:rsidRPr="00F95225" w:rsidRDefault="008A0C03" w:rsidP="008A0C03">
            <w:pPr>
              <w:jc w:val="center"/>
              <w:rPr>
                <w:rFonts w:cs="Arial"/>
                <w:b/>
              </w:rPr>
            </w:pPr>
          </w:p>
        </w:tc>
      </w:tr>
    </w:tbl>
    <w:p w:rsidR="00184183" w:rsidRPr="00B37652" w:rsidRDefault="00184183" w:rsidP="00B50847">
      <w:pPr>
        <w:rPr>
          <w:rFonts w:cs="Arial"/>
        </w:rPr>
      </w:pPr>
    </w:p>
    <w:p w:rsidR="00210D7D" w:rsidRPr="00B37652" w:rsidRDefault="00210D7D" w:rsidP="00210D7D">
      <w:pPr>
        <w:spacing w:after="60"/>
        <w:rPr>
          <w:rFonts w:cs="Arial"/>
        </w:rPr>
      </w:pPr>
      <w:r w:rsidRPr="00B37652">
        <w:rPr>
          <w:rFonts w:cs="Arial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B37652" w:rsidTr="002031AD">
        <w:trPr>
          <w:trHeight w:hRule="exact" w:val="2552"/>
        </w:trPr>
        <w:tc>
          <w:tcPr>
            <w:tcW w:w="9494" w:type="dxa"/>
          </w:tcPr>
          <w:p w:rsidR="00210D7D" w:rsidRPr="00B37652" w:rsidRDefault="00F53FA5" w:rsidP="00B72E24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4" w:name="Text17"/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bookmarkEnd w:id="54"/>
          </w:p>
        </w:tc>
      </w:tr>
    </w:tbl>
    <w:p w:rsidR="002031AD" w:rsidRPr="00184183" w:rsidRDefault="002031AD" w:rsidP="00B25A65">
      <w:pPr>
        <w:rPr>
          <w:rFonts w:cs="Arial"/>
          <w:color w:val="auto"/>
        </w:rPr>
      </w:pPr>
    </w:p>
    <w:p w:rsidR="00184183" w:rsidRPr="00184183" w:rsidRDefault="00184183" w:rsidP="00184183">
      <w:pPr>
        <w:rPr>
          <w:rFonts w:cs="Arial"/>
          <w:b/>
          <w:color w:val="auto"/>
          <w:u w:val="single"/>
        </w:rPr>
      </w:pPr>
      <w:r w:rsidRPr="00184183">
        <w:rPr>
          <w:rFonts w:cs="Arial"/>
          <w:b/>
          <w:color w:val="auto"/>
          <w:u w:val="single"/>
        </w:rPr>
        <w:t xml:space="preserve">Anlagen zum Vertrag nach </w:t>
      </w:r>
      <w:r>
        <w:rPr>
          <w:rFonts w:cs="Arial"/>
          <w:b/>
          <w:color w:val="auto"/>
          <w:u w:val="single"/>
        </w:rPr>
        <w:t>DE</w:t>
      </w:r>
      <w:r w:rsidRPr="00184183">
        <w:rPr>
          <w:rFonts w:cs="Arial"/>
          <w:b/>
          <w:color w:val="auto"/>
          <w:u w:val="single"/>
        </w:rPr>
        <w:t>-UZ 1</w:t>
      </w:r>
      <w:r>
        <w:rPr>
          <w:rFonts w:cs="Arial"/>
          <w:b/>
          <w:color w:val="auto"/>
          <w:u w:val="single"/>
        </w:rPr>
        <w:t>4b</w:t>
      </w:r>
    </w:p>
    <w:p w:rsidR="00184183" w:rsidRPr="00184183" w:rsidRDefault="00184183" w:rsidP="00184183">
      <w:pPr>
        <w:rPr>
          <w:rFonts w:cs="Arial"/>
          <w:color w:val="auto"/>
        </w:rPr>
      </w:pPr>
    </w:p>
    <w:p w:rsidR="00184183" w:rsidRDefault="00184183" w:rsidP="00184183">
      <w:pPr>
        <w:rPr>
          <w:rFonts w:cs="Arial"/>
          <w:color w:val="auto"/>
        </w:rPr>
      </w:pPr>
      <w:r w:rsidRPr="00184183">
        <w:rPr>
          <w:rFonts w:cs="Arial"/>
          <w:color w:val="auto"/>
        </w:rPr>
        <w:t xml:space="preserve">Bitte benutzen Sie den vorliegenden Vordruck der Anlage 1 zum Vertrag nach </w:t>
      </w:r>
      <w:r>
        <w:rPr>
          <w:rFonts w:cs="Arial"/>
          <w:color w:val="auto"/>
        </w:rPr>
        <w:t>DE</w:t>
      </w:r>
      <w:r w:rsidRPr="00184183">
        <w:rPr>
          <w:rFonts w:cs="Arial"/>
          <w:color w:val="auto"/>
        </w:rPr>
        <w:t xml:space="preserve">-UZ </w:t>
      </w:r>
      <w:r>
        <w:rPr>
          <w:rFonts w:cs="Arial"/>
          <w:color w:val="auto"/>
        </w:rPr>
        <w:t>14b</w:t>
      </w:r>
      <w:r w:rsidRPr="00184183">
        <w:rPr>
          <w:rFonts w:cs="Arial"/>
          <w:color w:val="auto"/>
        </w:rPr>
        <w:t>.</w:t>
      </w:r>
    </w:p>
    <w:p w:rsidR="004B4230" w:rsidRPr="00184183" w:rsidRDefault="004B4230" w:rsidP="00184183">
      <w:pPr>
        <w:rPr>
          <w:rFonts w:cs="Arial"/>
          <w:color w:val="auto"/>
        </w:rPr>
      </w:pPr>
      <w:r>
        <w:rPr>
          <w:rFonts w:cs="Arial"/>
          <w:color w:val="auto"/>
        </w:rPr>
        <w:t xml:space="preserve">Übermitteln Sie die Antragsunterlagen bitte </w:t>
      </w:r>
      <w:r w:rsidRPr="004B4230">
        <w:rPr>
          <w:rFonts w:cs="Arial"/>
          <w:b/>
          <w:color w:val="auto"/>
        </w:rPr>
        <w:t>ausschließlich</w:t>
      </w:r>
      <w:r>
        <w:rPr>
          <w:rFonts w:cs="Arial"/>
          <w:color w:val="auto"/>
        </w:rPr>
        <w:t xml:space="preserve"> über das Web-Portal </w:t>
      </w:r>
      <w:r>
        <w:t>(</w:t>
      </w:r>
      <w:hyperlink r:id="rId8" w:history="1">
        <w:r w:rsidRPr="005F677C">
          <w:rPr>
            <w:rStyle w:val="Hyperlink"/>
          </w:rPr>
          <w:t>https://portal.ral-umwelt.de/</w:t>
        </w:r>
      </w:hyperlink>
      <w:r>
        <w:rPr>
          <w:rFonts w:cs="Arial"/>
        </w:rPr>
        <w:t>).</w:t>
      </w:r>
    </w:p>
    <w:p w:rsidR="00184183" w:rsidRPr="00184183" w:rsidRDefault="00184183" w:rsidP="00184183">
      <w:pPr>
        <w:rPr>
          <w:rFonts w:cs="Arial"/>
          <w:color w:val="auto"/>
        </w:rPr>
      </w:pPr>
    </w:p>
    <w:p w:rsidR="00184183" w:rsidRPr="00184183" w:rsidRDefault="00184183" w:rsidP="00184183">
      <w:pPr>
        <w:rPr>
          <w:rFonts w:cs="Arial"/>
          <w:color w:val="auto"/>
        </w:rPr>
      </w:pPr>
      <w:r w:rsidRPr="00184183">
        <w:rPr>
          <w:rFonts w:cs="Arial"/>
          <w:color w:val="auto"/>
        </w:rPr>
        <w:t xml:space="preserve">Die nachstehenden Anlagen </w:t>
      </w:r>
      <w:r>
        <w:rPr>
          <w:rFonts w:cs="Arial"/>
          <w:color w:val="auto"/>
        </w:rPr>
        <w:t>2</w:t>
      </w:r>
      <w:r w:rsidRPr="00184183">
        <w:rPr>
          <w:rFonts w:cs="Arial"/>
          <w:color w:val="auto"/>
        </w:rPr>
        <w:t xml:space="preserve"> bis </w:t>
      </w:r>
      <w:r w:rsidR="008A0C03">
        <w:rPr>
          <w:rFonts w:cs="Arial"/>
          <w:color w:val="auto"/>
        </w:rPr>
        <w:t>7</w:t>
      </w:r>
      <w:r w:rsidRPr="00184183">
        <w:rPr>
          <w:rFonts w:cs="Arial"/>
          <w:color w:val="auto"/>
        </w:rPr>
        <w:t xml:space="preserve"> sind den Antragsunterlagen beizulegen: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83"/>
        <w:gridCol w:w="8061"/>
      </w:tblGrid>
      <w:tr w:rsidR="00184183" w:rsidRPr="00184183" w:rsidTr="00184183">
        <w:tc>
          <w:tcPr>
            <w:tcW w:w="1289" w:type="dxa"/>
            <w:shd w:val="clear" w:color="auto" w:fill="auto"/>
          </w:tcPr>
          <w:p w:rsidR="00184183" w:rsidRPr="00184183" w:rsidRDefault="00184183" w:rsidP="00673EFD">
            <w:pPr>
              <w:overflowPunct w:val="0"/>
              <w:autoSpaceDE w:val="0"/>
              <w:autoSpaceDN w:val="0"/>
              <w:adjustRightInd w:val="0"/>
              <w:spacing w:before="20" w:afterLines="20" w:after="48"/>
              <w:textAlignment w:val="baseline"/>
              <w:rPr>
                <w:rFonts w:cs="Arial"/>
                <w:color w:val="auto"/>
              </w:rPr>
            </w:pPr>
            <w:r w:rsidRPr="00184183">
              <w:rPr>
                <w:rFonts w:cs="Arial"/>
                <w:color w:val="auto"/>
              </w:rPr>
              <w:t>Anlage 2</w:t>
            </w:r>
          </w:p>
        </w:tc>
        <w:tc>
          <w:tcPr>
            <w:tcW w:w="8121" w:type="dxa"/>
            <w:shd w:val="clear" w:color="auto" w:fill="auto"/>
          </w:tcPr>
          <w:p w:rsidR="00184183" w:rsidRPr="00184183" w:rsidRDefault="00184183" w:rsidP="00184183">
            <w:pPr>
              <w:spacing w:before="20" w:afterLines="20" w:after="48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Produktmuster</w:t>
            </w:r>
          </w:p>
        </w:tc>
      </w:tr>
      <w:tr w:rsidR="00184183" w:rsidRPr="00184183" w:rsidTr="00184183">
        <w:tc>
          <w:tcPr>
            <w:tcW w:w="1289" w:type="dxa"/>
            <w:shd w:val="clear" w:color="auto" w:fill="auto"/>
          </w:tcPr>
          <w:p w:rsidR="00184183" w:rsidRPr="00184183" w:rsidRDefault="00184183" w:rsidP="00C50194">
            <w:pPr>
              <w:overflowPunct w:val="0"/>
              <w:autoSpaceDE w:val="0"/>
              <w:autoSpaceDN w:val="0"/>
              <w:adjustRightInd w:val="0"/>
              <w:spacing w:before="20" w:afterLines="20" w:after="48"/>
              <w:textAlignment w:val="baseline"/>
              <w:rPr>
                <w:rFonts w:cs="Arial"/>
                <w:color w:val="auto"/>
              </w:rPr>
            </w:pPr>
            <w:r w:rsidRPr="00184183">
              <w:rPr>
                <w:rFonts w:cs="Arial"/>
                <w:color w:val="auto"/>
              </w:rPr>
              <w:t>Anlage 3</w:t>
            </w:r>
          </w:p>
        </w:tc>
        <w:tc>
          <w:tcPr>
            <w:tcW w:w="8121" w:type="dxa"/>
            <w:shd w:val="clear" w:color="auto" w:fill="auto"/>
          </w:tcPr>
          <w:p w:rsidR="00184183" w:rsidRPr="00184183" w:rsidRDefault="00184183" w:rsidP="007C5A83">
            <w:pPr>
              <w:spacing w:before="20" w:afterLines="20" w:after="48"/>
              <w:rPr>
                <w:rFonts w:cs="Arial"/>
                <w:color w:val="auto"/>
              </w:rPr>
            </w:pPr>
            <w:r w:rsidRPr="00184183">
              <w:rPr>
                <w:rFonts w:cs="Arial"/>
                <w:color w:val="auto"/>
              </w:rPr>
              <w:t>Aktuelle Sicherheitsdatenblätter</w:t>
            </w:r>
          </w:p>
        </w:tc>
      </w:tr>
      <w:tr w:rsidR="00184183" w:rsidRPr="00184183" w:rsidTr="00184183">
        <w:tc>
          <w:tcPr>
            <w:tcW w:w="1289" w:type="dxa"/>
            <w:shd w:val="clear" w:color="auto" w:fill="auto"/>
          </w:tcPr>
          <w:p w:rsidR="00184183" w:rsidRPr="00184183" w:rsidRDefault="00184183" w:rsidP="00C50194">
            <w:pPr>
              <w:overflowPunct w:val="0"/>
              <w:autoSpaceDE w:val="0"/>
              <w:autoSpaceDN w:val="0"/>
              <w:adjustRightInd w:val="0"/>
              <w:spacing w:before="20" w:afterLines="20" w:after="48"/>
              <w:textAlignment w:val="baseline"/>
              <w:rPr>
                <w:rFonts w:cs="Arial"/>
                <w:color w:val="auto"/>
                <w:lang w:val="en-US"/>
              </w:rPr>
            </w:pPr>
            <w:r w:rsidRPr="00184183">
              <w:rPr>
                <w:rFonts w:cs="Arial"/>
                <w:color w:val="auto"/>
                <w:lang w:val="en-US"/>
              </w:rPr>
              <w:t>Anlage 4</w:t>
            </w:r>
          </w:p>
        </w:tc>
        <w:tc>
          <w:tcPr>
            <w:tcW w:w="8121" w:type="dxa"/>
            <w:shd w:val="clear" w:color="auto" w:fill="auto"/>
          </w:tcPr>
          <w:p w:rsidR="00184183" w:rsidRPr="00184183" w:rsidRDefault="00184183" w:rsidP="00184183">
            <w:pPr>
              <w:spacing w:before="20" w:afterLines="20" w:after="48"/>
              <w:rPr>
                <w:rFonts w:cs="Arial"/>
                <w:color w:val="auto"/>
              </w:rPr>
            </w:pPr>
            <w:r w:rsidRPr="00184183">
              <w:rPr>
                <w:rFonts w:cs="Arial"/>
                <w:color w:val="auto"/>
              </w:rPr>
              <w:t>Erklärung der Chemikalienhersteller/-lieferanten</w:t>
            </w:r>
            <w:r>
              <w:rPr>
                <w:rFonts w:cs="Arial"/>
                <w:color w:val="auto"/>
              </w:rPr>
              <w:t xml:space="preserve"> für alle verwendeten </w:t>
            </w:r>
            <w:r w:rsidRPr="00184183">
              <w:rPr>
                <w:rFonts w:cs="Arial"/>
                <w:color w:val="auto"/>
              </w:rPr>
              <w:t>Tinten, Toner, Druckfarben, Oberflächenveredlungsmittel, Beschichtungsstoffe und Klebstoffe (Vordruck).</w:t>
            </w:r>
          </w:p>
        </w:tc>
      </w:tr>
      <w:tr w:rsidR="00184183" w:rsidRPr="00184183" w:rsidTr="00184183">
        <w:tc>
          <w:tcPr>
            <w:tcW w:w="1289" w:type="dxa"/>
            <w:shd w:val="clear" w:color="auto" w:fill="auto"/>
          </w:tcPr>
          <w:p w:rsidR="00184183" w:rsidRPr="00184183" w:rsidRDefault="00184183" w:rsidP="00673EFD">
            <w:pPr>
              <w:overflowPunct w:val="0"/>
              <w:autoSpaceDE w:val="0"/>
              <w:autoSpaceDN w:val="0"/>
              <w:adjustRightInd w:val="0"/>
              <w:spacing w:before="20" w:afterLines="20" w:after="48"/>
              <w:textAlignment w:val="baseline"/>
              <w:rPr>
                <w:rFonts w:cs="Arial"/>
                <w:color w:val="auto"/>
                <w:lang w:val="en-US"/>
              </w:rPr>
            </w:pPr>
            <w:r w:rsidRPr="00184183">
              <w:rPr>
                <w:rFonts w:cs="Arial"/>
                <w:color w:val="auto"/>
                <w:lang w:val="en-US"/>
              </w:rPr>
              <w:t>Anlage 5</w:t>
            </w:r>
          </w:p>
        </w:tc>
        <w:tc>
          <w:tcPr>
            <w:tcW w:w="8121" w:type="dxa"/>
            <w:shd w:val="clear" w:color="auto" w:fill="auto"/>
          </w:tcPr>
          <w:p w:rsidR="00184183" w:rsidRPr="00184183" w:rsidRDefault="00184183" w:rsidP="002031AD">
            <w:pPr>
              <w:spacing w:before="20" w:afterLines="20" w:after="48"/>
              <w:rPr>
                <w:rFonts w:cs="Arial"/>
                <w:color w:val="auto"/>
              </w:rPr>
            </w:pPr>
            <w:r w:rsidRPr="00184183">
              <w:rPr>
                <w:rFonts w:cs="Arial"/>
                <w:color w:val="auto"/>
              </w:rPr>
              <w:t>Prüf</w:t>
            </w:r>
            <w:r>
              <w:rPr>
                <w:rFonts w:cs="Arial"/>
                <w:color w:val="auto"/>
              </w:rPr>
              <w:t xml:space="preserve">gutachten zur Deinkbarkeit </w:t>
            </w:r>
            <w:r w:rsidRPr="00184183">
              <w:rPr>
                <w:rFonts w:cs="Arial"/>
                <w:color w:val="auto"/>
              </w:rPr>
              <w:t>nach INGEDE</w:t>
            </w:r>
            <w:r w:rsidR="004B4230">
              <w:rPr>
                <w:rFonts w:cs="Arial"/>
                <w:color w:val="auto"/>
              </w:rPr>
              <w:t>-</w:t>
            </w:r>
            <w:r w:rsidRPr="00184183">
              <w:rPr>
                <w:rFonts w:cs="Arial"/>
                <w:color w:val="auto"/>
              </w:rPr>
              <w:t>Methode 11.</w:t>
            </w:r>
          </w:p>
        </w:tc>
      </w:tr>
      <w:tr w:rsidR="00184183" w:rsidRPr="00184183" w:rsidTr="00184183">
        <w:tc>
          <w:tcPr>
            <w:tcW w:w="1289" w:type="dxa"/>
            <w:shd w:val="clear" w:color="auto" w:fill="auto"/>
          </w:tcPr>
          <w:p w:rsidR="00184183" w:rsidRPr="00184183" w:rsidRDefault="00184183" w:rsidP="00673EFD">
            <w:pPr>
              <w:overflowPunct w:val="0"/>
              <w:autoSpaceDE w:val="0"/>
              <w:autoSpaceDN w:val="0"/>
              <w:adjustRightInd w:val="0"/>
              <w:spacing w:before="20" w:afterLines="20" w:after="48"/>
              <w:textAlignment w:val="baseline"/>
              <w:rPr>
                <w:rFonts w:cs="Arial"/>
                <w:color w:val="auto"/>
                <w:lang w:val="en-US"/>
              </w:rPr>
            </w:pPr>
            <w:r w:rsidRPr="00184183">
              <w:rPr>
                <w:rFonts w:cs="Arial"/>
                <w:color w:val="auto"/>
                <w:lang w:val="en-US"/>
              </w:rPr>
              <w:t>Anlage 6</w:t>
            </w:r>
          </w:p>
        </w:tc>
        <w:tc>
          <w:tcPr>
            <w:tcW w:w="8121" w:type="dxa"/>
            <w:shd w:val="clear" w:color="auto" w:fill="auto"/>
          </w:tcPr>
          <w:p w:rsidR="00184183" w:rsidRPr="00184183" w:rsidRDefault="00184183" w:rsidP="002031AD">
            <w:pPr>
              <w:spacing w:before="20" w:afterLines="20" w:after="48"/>
              <w:rPr>
                <w:rFonts w:cs="Arial"/>
                <w:color w:val="auto"/>
              </w:rPr>
            </w:pPr>
            <w:r w:rsidRPr="00184183">
              <w:rPr>
                <w:rFonts w:cs="Arial"/>
                <w:color w:val="auto"/>
              </w:rPr>
              <w:t>Prüf</w:t>
            </w:r>
            <w:r>
              <w:rPr>
                <w:rFonts w:cs="Arial"/>
                <w:color w:val="auto"/>
              </w:rPr>
              <w:t>gutachten zur Entfernbarkeit der Klebstoffappliklationen</w:t>
            </w:r>
            <w:r w:rsidRPr="00184183">
              <w:rPr>
                <w:rFonts w:cs="Arial"/>
                <w:color w:val="auto"/>
              </w:rPr>
              <w:t xml:space="preserve"> nach INGEDE</w:t>
            </w:r>
            <w:r w:rsidR="004B4230">
              <w:rPr>
                <w:rFonts w:cs="Arial"/>
                <w:color w:val="auto"/>
              </w:rPr>
              <w:t>-</w:t>
            </w:r>
            <w:r w:rsidRPr="00184183">
              <w:rPr>
                <w:rFonts w:cs="Arial"/>
                <w:color w:val="auto"/>
              </w:rPr>
              <w:t>Methode 12.</w:t>
            </w:r>
          </w:p>
        </w:tc>
      </w:tr>
      <w:tr w:rsidR="008A0C03" w:rsidRPr="00184183" w:rsidTr="00184183">
        <w:tc>
          <w:tcPr>
            <w:tcW w:w="1289" w:type="dxa"/>
            <w:shd w:val="clear" w:color="auto" w:fill="auto"/>
          </w:tcPr>
          <w:p w:rsidR="008A0C03" w:rsidRPr="00184183" w:rsidRDefault="008A0C03" w:rsidP="00673EFD">
            <w:pPr>
              <w:overflowPunct w:val="0"/>
              <w:autoSpaceDE w:val="0"/>
              <w:autoSpaceDN w:val="0"/>
              <w:adjustRightInd w:val="0"/>
              <w:spacing w:before="20" w:afterLines="20" w:after="48"/>
              <w:textAlignment w:val="baseline"/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t>Anlage 7</w:t>
            </w:r>
          </w:p>
        </w:tc>
        <w:tc>
          <w:tcPr>
            <w:tcW w:w="8121" w:type="dxa"/>
            <w:shd w:val="clear" w:color="auto" w:fill="auto"/>
          </w:tcPr>
          <w:p w:rsidR="008A0C03" w:rsidRPr="00184183" w:rsidRDefault="008A0C03" w:rsidP="002031AD">
            <w:pPr>
              <w:spacing w:before="20" w:afterLines="20" w:after="48"/>
              <w:rPr>
                <w:rFonts w:cs="Arial"/>
                <w:color w:val="auto"/>
              </w:rPr>
            </w:pPr>
            <w:r w:rsidRPr="00184183">
              <w:rPr>
                <w:rFonts w:cs="Arial"/>
                <w:color w:val="auto"/>
              </w:rPr>
              <w:t>Prüf</w:t>
            </w:r>
            <w:r>
              <w:rPr>
                <w:rFonts w:cs="Arial"/>
                <w:color w:val="auto"/>
              </w:rPr>
              <w:t>gutachten zur Zerfaserbarkeit</w:t>
            </w:r>
            <w:r w:rsidRPr="00184183">
              <w:rPr>
                <w:rFonts w:cs="Arial"/>
                <w:color w:val="auto"/>
              </w:rPr>
              <w:t xml:space="preserve"> nach </w:t>
            </w:r>
            <w:r>
              <w:t>PTS-Methode RH 021/97</w:t>
            </w:r>
            <w:r w:rsidRPr="00184183">
              <w:rPr>
                <w:rFonts w:cs="Arial"/>
                <w:color w:val="auto"/>
              </w:rPr>
              <w:t>.</w:t>
            </w:r>
          </w:p>
        </w:tc>
      </w:tr>
    </w:tbl>
    <w:p w:rsidR="002031AD" w:rsidRDefault="002031AD" w:rsidP="00B25A65">
      <w:pPr>
        <w:rPr>
          <w:rFonts w:cs="Arial"/>
        </w:rPr>
      </w:pPr>
    </w:p>
    <w:p w:rsidR="002031AD" w:rsidRPr="00B37652" w:rsidRDefault="002031AD" w:rsidP="00B25A65">
      <w:pPr>
        <w:rPr>
          <w:rFonts w:cs="Arial"/>
        </w:rPr>
      </w:pPr>
    </w:p>
    <w:p w:rsidR="00581C26" w:rsidRPr="00B37652" w:rsidRDefault="00581C26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B37652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B37652" w:rsidRDefault="00F53FA5" w:rsidP="00B25A65">
            <w:pPr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B37652" w:rsidRDefault="00F53FA5" w:rsidP="00AC0FE3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5" w:name="Text18"/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="00AC0FE3" w:rsidRPr="00B37652">
              <w:rPr>
                <w:rFonts w:cs="Arial"/>
              </w:rPr>
              <w:t> </w:t>
            </w:r>
            <w:r w:rsidR="00AC0FE3" w:rsidRPr="00B37652">
              <w:rPr>
                <w:rFonts w:cs="Arial"/>
              </w:rPr>
              <w:t> </w:t>
            </w:r>
            <w:r w:rsidR="00AC0FE3" w:rsidRPr="00B37652">
              <w:rPr>
                <w:rFonts w:cs="Arial"/>
              </w:rPr>
              <w:t> </w:t>
            </w:r>
            <w:r w:rsidR="00AC0FE3" w:rsidRPr="00B37652">
              <w:rPr>
                <w:rFonts w:cs="Arial"/>
              </w:rPr>
              <w:t> </w:t>
            </w:r>
            <w:r w:rsidR="00AC0FE3" w:rsidRPr="00B37652">
              <w:rPr>
                <w:rFonts w:cs="Arial"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bookmarkEnd w:id="5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B37652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B37652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B37652">
                  <w:rPr>
                    <w:rFonts w:cs="Arial"/>
                    <w:b/>
                    <w:noProof/>
                  </w:rPr>
                  <w:drawing>
                    <wp:inline distT="0" distB="0" distL="0" distR="0" wp14:anchorId="5ADDC0DD" wp14:editId="083CCFA8">
                      <wp:extent cx="3467097" cy="828675"/>
                      <wp:effectExtent l="0" t="0" r="635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61435" cy="8273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B37652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B37652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B37652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B37652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B37652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B37652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B37652" w:rsidRDefault="00F53FA5" w:rsidP="00B25A65">
            <w:pPr>
              <w:rPr>
                <w:rFonts w:cs="Arial"/>
                <w:b/>
              </w:rPr>
            </w:pPr>
            <w:r w:rsidRPr="00B37652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B37652" w:rsidRDefault="00AC0FE3" w:rsidP="00AC0FE3">
            <w:pPr>
              <w:rPr>
                <w:rFonts w:cs="Arial"/>
              </w:rPr>
            </w:pPr>
            <w:r w:rsidRPr="00B37652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6" w:name="Text19"/>
            <w:r w:rsidRPr="00B37652">
              <w:rPr>
                <w:rFonts w:cs="Arial"/>
              </w:rPr>
              <w:instrText xml:space="preserve"> FORMTEXT </w:instrText>
            </w:r>
            <w:r w:rsidRPr="00B37652">
              <w:rPr>
                <w:rFonts w:cs="Arial"/>
              </w:rPr>
            </w:r>
            <w:r w:rsidRPr="00B37652">
              <w:rPr>
                <w:rFonts w:cs="Arial"/>
              </w:rPr>
              <w:fldChar w:fldCharType="separate"/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  <w:noProof/>
              </w:rPr>
              <w:t> </w:t>
            </w:r>
            <w:r w:rsidRPr="00B37652">
              <w:rPr>
                <w:rFonts w:cs="Arial"/>
              </w:rPr>
              <w:fldChar w:fldCharType="end"/>
            </w:r>
            <w:bookmarkEnd w:id="56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B37652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B37652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731E02" w:rsidRDefault="0069688C" w:rsidP="00B25A65">
      <w:pPr>
        <w:jc w:val="right"/>
        <w:rPr>
          <w:rFonts w:ascii="Arial" w:hAnsi="Arial" w:cs="Arial"/>
        </w:rPr>
      </w:pPr>
      <w:r w:rsidRPr="00731E02">
        <w:rPr>
          <w:rFonts w:ascii="Arial" w:hAnsi="Arial" w:cs="Arial"/>
          <w:b/>
        </w:rPr>
        <w:t>Rechtsverbindliche Unterschrift / Firmenstempel</w:t>
      </w:r>
    </w:p>
    <w:sectPr w:rsidR="0076549D" w:rsidRPr="00731E02" w:rsidSect="00581C2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43C" w:rsidRDefault="006B643C">
      <w:r>
        <w:separator/>
      </w:r>
    </w:p>
  </w:endnote>
  <w:endnote w:type="continuationSeparator" w:id="0">
    <w:p w:rsidR="006B643C" w:rsidRDefault="006B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43C" w:rsidRPr="00B37652" w:rsidRDefault="006B643C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rPr>
        <w:rFonts w:cs="Arial"/>
      </w:rPr>
      <w:t xml:space="preserve">18.05.2022 </w:t>
    </w:r>
    <w:r w:rsidRPr="00B37652">
      <w:rPr>
        <w:rFonts w:cs="Arial"/>
      </w:rPr>
      <w:t>Anlage 1</w:t>
    </w:r>
    <w:r w:rsidRPr="00B37652">
      <w:rPr>
        <w:rFonts w:cs="Arial"/>
      </w:rPr>
      <w:tab/>
    </w:r>
    <w:r w:rsidRPr="00B37652">
      <w:rPr>
        <w:rStyle w:val="Seitenzahl"/>
        <w:rFonts w:cs="Arial"/>
      </w:rPr>
      <w:fldChar w:fldCharType="begin"/>
    </w:r>
    <w:r w:rsidRPr="00B37652">
      <w:rPr>
        <w:rStyle w:val="Seitenzahl"/>
        <w:rFonts w:cs="Arial"/>
      </w:rPr>
      <w:instrText xml:space="preserve"> PAGE </w:instrText>
    </w:r>
    <w:r w:rsidRPr="00B37652"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1</w:t>
    </w:r>
    <w:r w:rsidRPr="00B37652">
      <w:rPr>
        <w:rStyle w:val="Seitenzahl"/>
        <w:rFonts w:cs="Arial"/>
      </w:rPr>
      <w:fldChar w:fldCharType="end"/>
    </w:r>
    <w:r w:rsidRPr="00B37652">
      <w:rPr>
        <w:rStyle w:val="Seitenzahl"/>
        <w:rFonts w:cs="Arial"/>
      </w:rPr>
      <w:t>/</w:t>
    </w:r>
    <w:r w:rsidRPr="00B37652">
      <w:rPr>
        <w:rStyle w:val="Seitenzahl"/>
        <w:rFonts w:cs="Arial"/>
      </w:rPr>
      <w:fldChar w:fldCharType="begin"/>
    </w:r>
    <w:r w:rsidRPr="00B37652">
      <w:rPr>
        <w:rStyle w:val="Seitenzahl"/>
        <w:rFonts w:cs="Arial"/>
      </w:rPr>
      <w:instrText xml:space="preserve"> NUMPAGES </w:instrText>
    </w:r>
    <w:r w:rsidRPr="00B37652"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5</w:t>
    </w:r>
    <w:r w:rsidRPr="00B37652">
      <w:rPr>
        <w:rStyle w:val="Seitenzahl"/>
        <w:rFonts w:cs="Arial"/>
      </w:rPr>
      <w:fldChar w:fldCharType="end"/>
    </w:r>
    <w:r w:rsidRPr="00B37652">
      <w:rPr>
        <w:rStyle w:val="Seitenzahl"/>
        <w:rFonts w:cs="Arial"/>
      </w:rPr>
      <w:tab/>
      <w:t xml:space="preserve">     DE-UZ 14b Ausgabe Januar 20</w:t>
    </w:r>
    <w:r>
      <w:rPr>
        <w:rStyle w:val="Seitenzahl"/>
        <w:rFonts w:cs="Arial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43C" w:rsidRPr="00731E02" w:rsidRDefault="006B643C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43C" w:rsidRDefault="006B643C">
      <w:r>
        <w:separator/>
      </w:r>
    </w:p>
  </w:footnote>
  <w:footnote w:type="continuationSeparator" w:id="0">
    <w:p w:rsidR="006B643C" w:rsidRDefault="006B643C">
      <w:r>
        <w:continuationSeparator/>
      </w:r>
    </w:p>
  </w:footnote>
  <w:footnote w:id="1">
    <w:p w:rsidR="006B643C" w:rsidRPr="006B643C" w:rsidRDefault="006B643C">
      <w:pPr>
        <w:pStyle w:val="Funotentext"/>
        <w:rPr>
          <w:sz w:val="18"/>
          <w:szCs w:val="18"/>
        </w:rPr>
      </w:pPr>
      <w:r w:rsidRPr="006B643C">
        <w:rPr>
          <w:rStyle w:val="Funotenzeichen"/>
          <w:sz w:val="18"/>
          <w:szCs w:val="18"/>
        </w:rPr>
        <w:footnoteRef/>
      </w:r>
      <w:r w:rsidRPr="006B643C">
        <w:rPr>
          <w:sz w:val="18"/>
          <w:szCs w:val="18"/>
        </w:rPr>
        <w:t xml:space="preserve"> Die Zulassung weiterer Produkte ist auf Antrag in Rücksprache zwischen RAL gGmbH </w:t>
      </w:r>
    </w:p>
    <w:p w:rsidR="006B643C" w:rsidRPr="006B643C" w:rsidRDefault="006B643C" w:rsidP="006B643C">
      <w:pPr>
        <w:pStyle w:val="Funotentext"/>
        <w:ind w:firstLine="142"/>
        <w:rPr>
          <w:sz w:val="18"/>
          <w:szCs w:val="18"/>
        </w:rPr>
      </w:pPr>
      <w:r w:rsidRPr="006B643C">
        <w:rPr>
          <w:sz w:val="18"/>
          <w:szCs w:val="18"/>
        </w:rPr>
        <w:t xml:space="preserve">und UBA möglich.  </w:t>
      </w:r>
    </w:p>
  </w:footnote>
  <w:footnote w:id="2">
    <w:p w:rsidR="006B643C" w:rsidRPr="006B643C" w:rsidRDefault="006B643C" w:rsidP="00F2431B">
      <w:pPr>
        <w:pStyle w:val="Funotentext"/>
        <w:rPr>
          <w:sz w:val="18"/>
          <w:szCs w:val="18"/>
        </w:rPr>
      </w:pPr>
      <w:r w:rsidRPr="006B643C">
        <w:rPr>
          <w:rStyle w:val="Funotenzeichen"/>
          <w:sz w:val="18"/>
          <w:szCs w:val="18"/>
        </w:rPr>
        <w:footnoteRef/>
      </w:r>
      <w:r w:rsidRPr="006B643C">
        <w:rPr>
          <w:sz w:val="18"/>
          <w:szCs w:val="18"/>
        </w:rPr>
        <w:t xml:space="preserve"> mit Ausnahme Blauer Engel-Logo und Handling-Informationen: Bestellnummer, </w:t>
      </w:r>
    </w:p>
    <w:p w:rsidR="006B643C" w:rsidRPr="006B643C" w:rsidRDefault="006B643C" w:rsidP="006B643C">
      <w:pPr>
        <w:pStyle w:val="Funotentext"/>
        <w:rPr>
          <w:sz w:val="18"/>
          <w:szCs w:val="18"/>
        </w:rPr>
      </w:pPr>
      <w:r w:rsidRPr="006B643C">
        <w:rPr>
          <w:sz w:val="18"/>
          <w:szCs w:val="18"/>
        </w:rPr>
        <w:t xml:space="preserve">  Hilfslinie für z.B. Adresse, kleines Firmenlogo</w:t>
      </w:r>
    </w:p>
  </w:footnote>
  <w:footnote w:id="3">
    <w:p w:rsidR="006B643C" w:rsidRPr="006B643C" w:rsidRDefault="006B643C" w:rsidP="00F2431B">
      <w:pPr>
        <w:pStyle w:val="Funotentext"/>
        <w:rPr>
          <w:sz w:val="18"/>
          <w:szCs w:val="18"/>
        </w:rPr>
      </w:pPr>
      <w:r w:rsidRPr="006B643C">
        <w:rPr>
          <w:rStyle w:val="Funotenzeichen"/>
          <w:sz w:val="18"/>
          <w:szCs w:val="18"/>
        </w:rPr>
        <w:footnoteRef/>
      </w:r>
      <w:r w:rsidRPr="006B643C">
        <w:rPr>
          <w:sz w:val="18"/>
          <w:szCs w:val="18"/>
        </w:rPr>
        <w:t xml:space="preserve"> Dekorative Kalender, wie z. B. Bild-, Kunst- und Fotokalender, fallen in den </w:t>
      </w:r>
    </w:p>
    <w:p w:rsidR="006B643C" w:rsidRPr="00986793" w:rsidRDefault="006B643C" w:rsidP="006B643C">
      <w:pPr>
        <w:pStyle w:val="Funotentext"/>
      </w:pPr>
      <w:r w:rsidRPr="006B643C">
        <w:rPr>
          <w:sz w:val="18"/>
          <w:szCs w:val="18"/>
        </w:rPr>
        <w:t xml:space="preserve">  Geltungsbereich der DE</w:t>
      </w:r>
      <w:r w:rsidRPr="006B643C">
        <w:rPr>
          <w:sz w:val="18"/>
          <w:szCs w:val="18"/>
        </w:rPr>
        <w:noBreakHyphen/>
        <w:t>UZ 195 für Druckerzeugnisse.</w:t>
      </w:r>
    </w:p>
  </w:footnote>
  <w:footnote w:id="4">
    <w:p w:rsidR="006B643C" w:rsidRPr="00A37CB3" w:rsidRDefault="006B643C">
      <w:pPr>
        <w:pStyle w:val="Funotentext"/>
        <w:rPr>
          <w:sz w:val="18"/>
          <w:szCs w:val="18"/>
        </w:rPr>
      </w:pPr>
      <w:r w:rsidRPr="00A37CB3">
        <w:rPr>
          <w:rStyle w:val="Funotenzeichen"/>
          <w:sz w:val="18"/>
          <w:szCs w:val="18"/>
        </w:rPr>
        <w:footnoteRef/>
      </w:r>
      <w:r w:rsidRPr="00A37CB3">
        <w:rPr>
          <w:sz w:val="18"/>
          <w:szCs w:val="18"/>
        </w:rPr>
        <w:t xml:space="preserve"> </w:t>
      </w:r>
      <w:r>
        <w:rPr>
          <w:sz w:val="18"/>
          <w:szCs w:val="18"/>
        </w:rPr>
        <w:t>z.B. Innenteil, Rücken, Deckblatt, Umschlag, Löschpapier, etc.</w:t>
      </w:r>
    </w:p>
  </w:footnote>
  <w:footnote w:id="5">
    <w:p w:rsidR="006B643C" w:rsidRDefault="006B643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Gültigkeit bis Ende 31.12.2022 </w:t>
      </w:r>
      <w:r>
        <w:t xml:space="preserve"> </w:t>
      </w:r>
    </w:p>
  </w:footnote>
  <w:footnote w:id="6">
    <w:p w:rsidR="006B643C" w:rsidRDefault="006B643C">
      <w:pPr>
        <w:pStyle w:val="Funotentext"/>
      </w:pPr>
      <w:r>
        <w:rPr>
          <w:rStyle w:val="Funotenzeichen"/>
        </w:rPr>
        <w:footnoteRef/>
      </w:r>
      <w:r>
        <w:t xml:space="preserve"> Folierungen aller Art sind ausgeschlossen.  </w:t>
      </w:r>
    </w:p>
  </w:footnote>
  <w:footnote w:id="7">
    <w:p w:rsidR="006B643C" w:rsidRPr="00986793" w:rsidRDefault="006B643C" w:rsidP="007E3B69">
      <w:pPr>
        <w:pStyle w:val="Funotentext"/>
      </w:pPr>
      <w:r w:rsidRPr="00986793">
        <w:rPr>
          <w:rStyle w:val="Funotenzeichen"/>
        </w:rPr>
        <w:footnoteRef/>
      </w:r>
      <w:r w:rsidRPr="00986793">
        <w:rPr>
          <w:rStyle w:val="Funotenzeichen"/>
        </w:rPr>
        <w:t xml:space="preserve"> </w:t>
      </w:r>
      <w:r w:rsidRPr="00C865E6">
        <w:t>Gilt nicht für Fertigerzeugnisse aus durchgefärbtem Papier und Karton.</w:t>
      </w:r>
    </w:p>
  </w:footnote>
  <w:footnote w:id="8">
    <w:p w:rsidR="006B643C" w:rsidRDefault="006B643C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E643A">
        <w:t xml:space="preserve">Von dem Kriterium ausgenommen sind Geschenkpapiere, Etikettentrennpapiere und </w:t>
      </w:r>
    </w:p>
    <w:p w:rsidR="006B643C" w:rsidRDefault="006B643C" w:rsidP="00C50194">
      <w:pPr>
        <w:pStyle w:val="Funotentext"/>
      </w:pPr>
      <w:r>
        <w:t xml:space="preserve">  </w:t>
      </w:r>
      <w:r w:rsidRPr="007E643A">
        <w:t>Haftnotizen/Notizklebezettel</w:t>
      </w:r>
      <w:r>
        <w:t>.</w:t>
      </w:r>
    </w:p>
  </w:footnote>
  <w:footnote w:id="9">
    <w:p w:rsidR="006B643C" w:rsidRPr="00986793" w:rsidRDefault="006B643C" w:rsidP="00AB275B">
      <w:pPr>
        <w:pStyle w:val="Funotentext"/>
      </w:pPr>
      <w:r w:rsidRPr="00986793">
        <w:rPr>
          <w:rStyle w:val="Funotenzeichen"/>
        </w:rPr>
        <w:footnoteRef/>
      </w:r>
      <w:r w:rsidRPr="00986793">
        <w:rPr>
          <w:rStyle w:val="Funotenzeichen"/>
        </w:rPr>
        <w:t xml:space="preserve"> </w:t>
      </w:r>
      <w:bookmarkStart w:id="49" w:name="_Hlk98767022"/>
      <w:r w:rsidR="00C50194">
        <w:fldChar w:fldCharType="begin"/>
      </w:r>
      <w:r w:rsidR="00C50194">
        <w:instrText xml:space="preserve"> HYPERLINK "</w:instrText>
      </w:r>
      <w:r w:rsidR="00C50194" w:rsidRPr="00C50194">
        <w:instrText>http://www.paperforrecycling.eu/download/178/</w:instrText>
      </w:r>
      <w:r w:rsidR="00C50194">
        <w:instrText xml:space="preserve">" </w:instrText>
      </w:r>
      <w:r w:rsidR="00C50194">
        <w:fldChar w:fldCharType="separate"/>
      </w:r>
      <w:r w:rsidR="00C50194" w:rsidRPr="00C50194">
        <w:rPr>
          <w:rStyle w:val="Hyperlink"/>
        </w:rPr>
        <w:t>http://www.paperforrecycling.eu/download/178/</w:t>
      </w:r>
      <w:r w:rsidR="00C50194">
        <w:fldChar w:fldCharType="end"/>
      </w:r>
    </w:p>
    <w:bookmarkEnd w:id="49"/>
  </w:footnote>
  <w:footnote w:id="10">
    <w:p w:rsidR="006B643C" w:rsidRDefault="006B643C" w:rsidP="003C613B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52" w:name="_Hlk98767237"/>
      <w:r w:rsidRPr="00ED4931">
        <w:rPr>
          <w:rStyle w:val="Hyperlink"/>
        </w:rPr>
        <w:t>http://www.paperforrecycling.eu/download/633/</w:t>
      </w:r>
      <w:bookmarkEnd w:id="5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43C" w:rsidRDefault="006B643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75865E5" wp14:editId="5549C64D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43C" w:rsidRDefault="006B643C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0A495616" wp14:editId="3A7842DD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4BE5"/>
    <w:multiLevelType w:val="hybridMultilevel"/>
    <w:tmpl w:val="DB54E8B8"/>
    <w:lvl w:ilvl="0" w:tplc="61D80630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311AA"/>
    <w:multiLevelType w:val="hybridMultilevel"/>
    <w:tmpl w:val="C374B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566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4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27B4"/>
    <w:multiLevelType w:val="hybridMultilevel"/>
    <w:tmpl w:val="BC2C8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6"/>
  </w:num>
  <w:num w:numId="4">
    <w:abstractNumId w:val="23"/>
  </w:num>
  <w:num w:numId="5">
    <w:abstractNumId w:val="4"/>
  </w:num>
  <w:num w:numId="6">
    <w:abstractNumId w:val="19"/>
  </w:num>
  <w:num w:numId="7">
    <w:abstractNumId w:val="22"/>
  </w:num>
  <w:num w:numId="8">
    <w:abstractNumId w:val="12"/>
  </w:num>
  <w:num w:numId="9">
    <w:abstractNumId w:val="14"/>
  </w:num>
  <w:num w:numId="10">
    <w:abstractNumId w:val="7"/>
  </w:num>
  <w:num w:numId="11">
    <w:abstractNumId w:val="18"/>
  </w:num>
  <w:num w:numId="12">
    <w:abstractNumId w:val="9"/>
  </w:num>
  <w:num w:numId="13">
    <w:abstractNumId w:val="6"/>
  </w:num>
  <w:num w:numId="14">
    <w:abstractNumId w:val="1"/>
  </w:num>
  <w:num w:numId="15">
    <w:abstractNumId w:val="10"/>
  </w:num>
  <w:num w:numId="16">
    <w:abstractNumId w:val="8"/>
  </w:num>
  <w:num w:numId="17">
    <w:abstractNumId w:val="13"/>
  </w:num>
  <w:num w:numId="18">
    <w:abstractNumId w:val="11"/>
  </w:num>
  <w:num w:numId="19">
    <w:abstractNumId w:val="2"/>
  </w:num>
  <w:num w:numId="20">
    <w:abstractNumId w:val="0"/>
  </w:num>
  <w:num w:numId="21">
    <w:abstractNumId w:val="20"/>
  </w:num>
  <w:num w:numId="22">
    <w:abstractNumId w:val="21"/>
  </w:num>
  <w:num w:numId="23">
    <w:abstractNumId w:val="3"/>
  </w:num>
  <w:num w:numId="24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ester, Kerstin">
    <w15:presenceInfo w15:providerId="AD" w15:userId="S-1-5-21-1085031214-813497703-725345543-4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1" w:cryptProviderType="rsaAES" w:cryptAlgorithmClass="hash" w:cryptAlgorithmType="typeAny" w:cryptAlgorithmSid="14" w:cryptSpinCount="100000" w:hash="br2LLThSBiP2/N2TQEz0MtsC3h1kokAubICCXfa+1l5fl6L5HSegrSYzt88GAPFYOmiluOdv04ngx1hfYrrCPg==" w:salt="4GUp6vwAvjdzwWlRFNyl3A==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74D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9A1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3D7B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1673"/>
    <w:rsid w:val="000F3165"/>
    <w:rsid w:val="000F4898"/>
    <w:rsid w:val="000F61FE"/>
    <w:rsid w:val="000F6B16"/>
    <w:rsid w:val="000F6BF7"/>
    <w:rsid w:val="00100210"/>
    <w:rsid w:val="00100318"/>
    <w:rsid w:val="00100F0F"/>
    <w:rsid w:val="001031F0"/>
    <w:rsid w:val="00103BDB"/>
    <w:rsid w:val="0010518B"/>
    <w:rsid w:val="00106622"/>
    <w:rsid w:val="00106B73"/>
    <w:rsid w:val="00107238"/>
    <w:rsid w:val="0010759A"/>
    <w:rsid w:val="001075FA"/>
    <w:rsid w:val="001102AD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1E07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4183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3AF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095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66D0"/>
    <w:rsid w:val="001E765C"/>
    <w:rsid w:val="001F5171"/>
    <w:rsid w:val="001F5609"/>
    <w:rsid w:val="001F56D1"/>
    <w:rsid w:val="001F5F3F"/>
    <w:rsid w:val="001F604F"/>
    <w:rsid w:val="001F61CE"/>
    <w:rsid w:val="001F77A4"/>
    <w:rsid w:val="002026CF"/>
    <w:rsid w:val="002028D5"/>
    <w:rsid w:val="002031AD"/>
    <w:rsid w:val="00205A52"/>
    <w:rsid w:val="00205B91"/>
    <w:rsid w:val="00206CA7"/>
    <w:rsid w:val="002077B3"/>
    <w:rsid w:val="002077E2"/>
    <w:rsid w:val="00210A0F"/>
    <w:rsid w:val="00210D7D"/>
    <w:rsid w:val="002133D6"/>
    <w:rsid w:val="00216A93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35E"/>
    <w:rsid w:val="00244736"/>
    <w:rsid w:val="002455D9"/>
    <w:rsid w:val="002457CF"/>
    <w:rsid w:val="00250835"/>
    <w:rsid w:val="00250AE3"/>
    <w:rsid w:val="00252E89"/>
    <w:rsid w:val="00253741"/>
    <w:rsid w:val="00254349"/>
    <w:rsid w:val="002547B3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5B43"/>
    <w:rsid w:val="0029216A"/>
    <w:rsid w:val="002934CE"/>
    <w:rsid w:val="00293CA8"/>
    <w:rsid w:val="00296107"/>
    <w:rsid w:val="002969AE"/>
    <w:rsid w:val="00297060"/>
    <w:rsid w:val="00297672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2150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07D68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1F5"/>
    <w:rsid w:val="00332517"/>
    <w:rsid w:val="0033289A"/>
    <w:rsid w:val="00334082"/>
    <w:rsid w:val="003344DA"/>
    <w:rsid w:val="0033542D"/>
    <w:rsid w:val="0033564C"/>
    <w:rsid w:val="00340BED"/>
    <w:rsid w:val="00340E0D"/>
    <w:rsid w:val="00341753"/>
    <w:rsid w:val="0034202E"/>
    <w:rsid w:val="00342AFE"/>
    <w:rsid w:val="003441B0"/>
    <w:rsid w:val="003506AD"/>
    <w:rsid w:val="00350D1B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6CF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C613B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25702"/>
    <w:rsid w:val="004303C4"/>
    <w:rsid w:val="00431A0A"/>
    <w:rsid w:val="004324E6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4A0A"/>
    <w:rsid w:val="00456484"/>
    <w:rsid w:val="00456B96"/>
    <w:rsid w:val="004576E8"/>
    <w:rsid w:val="00460359"/>
    <w:rsid w:val="00462317"/>
    <w:rsid w:val="00462AEF"/>
    <w:rsid w:val="00462CD0"/>
    <w:rsid w:val="004632FF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4A3E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694"/>
    <w:rsid w:val="00494AC0"/>
    <w:rsid w:val="004954BE"/>
    <w:rsid w:val="00495AE4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230"/>
    <w:rsid w:val="004B4599"/>
    <w:rsid w:val="004B461E"/>
    <w:rsid w:val="004B55DC"/>
    <w:rsid w:val="004B7663"/>
    <w:rsid w:val="004B7920"/>
    <w:rsid w:val="004C0CB2"/>
    <w:rsid w:val="004C1211"/>
    <w:rsid w:val="004C1C50"/>
    <w:rsid w:val="004C2234"/>
    <w:rsid w:val="004C3049"/>
    <w:rsid w:val="004C3D65"/>
    <w:rsid w:val="004C41D5"/>
    <w:rsid w:val="004C4A63"/>
    <w:rsid w:val="004C50A0"/>
    <w:rsid w:val="004C5D6D"/>
    <w:rsid w:val="004D30E3"/>
    <w:rsid w:val="004D4D89"/>
    <w:rsid w:val="004D4FB0"/>
    <w:rsid w:val="004E011C"/>
    <w:rsid w:val="004E0D6B"/>
    <w:rsid w:val="004E2071"/>
    <w:rsid w:val="004E28EB"/>
    <w:rsid w:val="004E3354"/>
    <w:rsid w:val="004E589C"/>
    <w:rsid w:val="004E60F7"/>
    <w:rsid w:val="004E766D"/>
    <w:rsid w:val="004F070D"/>
    <w:rsid w:val="004F0903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17B8"/>
    <w:rsid w:val="00592E62"/>
    <w:rsid w:val="0059604B"/>
    <w:rsid w:val="005975BC"/>
    <w:rsid w:val="00597E16"/>
    <w:rsid w:val="005A1401"/>
    <w:rsid w:val="005A1E6A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C6F2F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13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0D97"/>
    <w:rsid w:val="006411A1"/>
    <w:rsid w:val="006417F2"/>
    <w:rsid w:val="00642B4F"/>
    <w:rsid w:val="006442BB"/>
    <w:rsid w:val="006457C9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3EFD"/>
    <w:rsid w:val="006746FA"/>
    <w:rsid w:val="00675E89"/>
    <w:rsid w:val="00677476"/>
    <w:rsid w:val="00677B58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3E9"/>
    <w:rsid w:val="006916A3"/>
    <w:rsid w:val="006917BC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3C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3E4"/>
    <w:rsid w:val="00782D88"/>
    <w:rsid w:val="00784007"/>
    <w:rsid w:val="007842D0"/>
    <w:rsid w:val="0078587E"/>
    <w:rsid w:val="00785AAC"/>
    <w:rsid w:val="00785C17"/>
    <w:rsid w:val="00786483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44D"/>
    <w:rsid w:val="007C2739"/>
    <w:rsid w:val="007C2D45"/>
    <w:rsid w:val="007C5A83"/>
    <w:rsid w:val="007C61A1"/>
    <w:rsid w:val="007C6618"/>
    <w:rsid w:val="007C7591"/>
    <w:rsid w:val="007C7828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3B69"/>
    <w:rsid w:val="007E4786"/>
    <w:rsid w:val="007E4BC9"/>
    <w:rsid w:val="007E643A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4A22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C03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1F12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C71AC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2523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4F4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29EB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37CB3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298C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29AE"/>
    <w:rsid w:val="00A72D3F"/>
    <w:rsid w:val="00A74CA2"/>
    <w:rsid w:val="00A75463"/>
    <w:rsid w:val="00A75F8B"/>
    <w:rsid w:val="00A770DC"/>
    <w:rsid w:val="00A77768"/>
    <w:rsid w:val="00A805A2"/>
    <w:rsid w:val="00A80B99"/>
    <w:rsid w:val="00A80DFF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0E9A"/>
    <w:rsid w:val="00AB20D6"/>
    <w:rsid w:val="00AB25A9"/>
    <w:rsid w:val="00AB275B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122"/>
    <w:rsid w:val="00B3678F"/>
    <w:rsid w:val="00B37652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497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4E6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232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5DF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4FDD"/>
    <w:rsid w:val="00C15D5B"/>
    <w:rsid w:val="00C16236"/>
    <w:rsid w:val="00C17A47"/>
    <w:rsid w:val="00C17BCA"/>
    <w:rsid w:val="00C20477"/>
    <w:rsid w:val="00C216EF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100"/>
    <w:rsid w:val="00C33609"/>
    <w:rsid w:val="00C338AD"/>
    <w:rsid w:val="00C33D5C"/>
    <w:rsid w:val="00C34876"/>
    <w:rsid w:val="00C358B8"/>
    <w:rsid w:val="00C36D2C"/>
    <w:rsid w:val="00C37FC5"/>
    <w:rsid w:val="00C40A42"/>
    <w:rsid w:val="00C40DA2"/>
    <w:rsid w:val="00C451CF"/>
    <w:rsid w:val="00C45822"/>
    <w:rsid w:val="00C47D83"/>
    <w:rsid w:val="00C50194"/>
    <w:rsid w:val="00C51294"/>
    <w:rsid w:val="00C52CC1"/>
    <w:rsid w:val="00C53898"/>
    <w:rsid w:val="00C60D4B"/>
    <w:rsid w:val="00C615E3"/>
    <w:rsid w:val="00C63029"/>
    <w:rsid w:val="00C64372"/>
    <w:rsid w:val="00C649B2"/>
    <w:rsid w:val="00C64C6A"/>
    <w:rsid w:val="00C64EBC"/>
    <w:rsid w:val="00C6514B"/>
    <w:rsid w:val="00C6778A"/>
    <w:rsid w:val="00C70E1E"/>
    <w:rsid w:val="00C714C6"/>
    <w:rsid w:val="00C72370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878E9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14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54E"/>
    <w:rsid w:val="00D11E4C"/>
    <w:rsid w:val="00D14FE2"/>
    <w:rsid w:val="00D15667"/>
    <w:rsid w:val="00D17B41"/>
    <w:rsid w:val="00D20005"/>
    <w:rsid w:val="00D20A41"/>
    <w:rsid w:val="00D212AF"/>
    <w:rsid w:val="00D2220C"/>
    <w:rsid w:val="00D234F3"/>
    <w:rsid w:val="00D24084"/>
    <w:rsid w:val="00D240B8"/>
    <w:rsid w:val="00D24526"/>
    <w:rsid w:val="00D30DC3"/>
    <w:rsid w:val="00D32251"/>
    <w:rsid w:val="00D34150"/>
    <w:rsid w:val="00D35974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226"/>
    <w:rsid w:val="00D7393E"/>
    <w:rsid w:val="00D761DF"/>
    <w:rsid w:val="00D77287"/>
    <w:rsid w:val="00D77598"/>
    <w:rsid w:val="00D77E80"/>
    <w:rsid w:val="00D81109"/>
    <w:rsid w:val="00D81124"/>
    <w:rsid w:val="00D83478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5DDF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209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64998"/>
    <w:rsid w:val="00E65113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5F6"/>
    <w:rsid w:val="00E87AEE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2B43"/>
    <w:rsid w:val="00EE2F1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1B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60F0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07B9"/>
    <w:rsid w:val="00F81E19"/>
    <w:rsid w:val="00F83928"/>
    <w:rsid w:val="00F84D0F"/>
    <w:rsid w:val="00F86ADE"/>
    <w:rsid w:val="00F87673"/>
    <w:rsid w:val="00F94113"/>
    <w:rsid w:val="00F94CAF"/>
    <w:rsid w:val="00F95225"/>
    <w:rsid w:val="00F95328"/>
    <w:rsid w:val="00F97C1B"/>
    <w:rsid w:val="00FA5540"/>
    <w:rsid w:val="00FA5691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EA1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0FABA96-314C-4E6F-B8D8-7A95A7F2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640D97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Absatz-Standardschriftart"/>
    <w:uiPriority w:val="99"/>
    <w:qFormat/>
    <w:rsid w:val="00B82497"/>
    <w:rPr>
      <w:color w:val="0000FF" w:themeColor="hyperlink"/>
      <w:u w:val="single"/>
    </w:rPr>
  </w:style>
  <w:style w:type="paragraph" w:customStyle="1" w:styleId="b1">
    <w:name w:val="Üb 1"/>
    <w:basedOn w:val="Listenabsatz"/>
    <w:next w:val="Standard"/>
    <w:qFormat/>
    <w:rsid w:val="00F2431B"/>
    <w:pPr>
      <w:keepNext/>
      <w:numPr>
        <w:numId w:val="23"/>
      </w:numPr>
      <w:spacing w:before="360" w:after="120" w:line="288" w:lineRule="auto"/>
      <w:contextualSpacing w:val="0"/>
      <w:jc w:val="both"/>
      <w:outlineLvl w:val="0"/>
    </w:pPr>
    <w:rPr>
      <w:rFonts w:eastAsiaTheme="minorEastAsia" w:cstheme="minorBidi"/>
      <w:b/>
      <w:color w:val="auto"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F2431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F2431B"/>
    <w:pPr>
      <w:keepNext/>
      <w:numPr>
        <w:ilvl w:val="2"/>
        <w:numId w:val="23"/>
      </w:numPr>
      <w:spacing w:before="240" w:after="120" w:line="288" w:lineRule="auto"/>
      <w:contextualSpacing w:val="0"/>
      <w:jc w:val="both"/>
      <w:outlineLvl w:val="2"/>
    </w:pPr>
    <w:rPr>
      <w:rFonts w:eastAsiaTheme="minorEastAsia" w:cstheme="minorBidi"/>
      <w:b/>
      <w:color w:val="auto"/>
      <w:lang w:eastAsia="ja-JP"/>
    </w:rPr>
  </w:style>
  <w:style w:type="paragraph" w:customStyle="1" w:styleId="b4">
    <w:name w:val="Üb 4"/>
    <w:basedOn w:val="b3"/>
    <w:next w:val="Standard"/>
    <w:qFormat/>
    <w:rsid w:val="00F2431B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2431B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2431B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F2431B"/>
    <w:pPr>
      <w:keepNext w:val="0"/>
      <w:numPr>
        <w:ilvl w:val="6"/>
      </w:numPr>
      <w:spacing w:before="0" w:after="0"/>
      <w:ind w:left="425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F2431B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BuchstabeFett">
    <w:name w:val="Aufzählung Buchstabe Fett"/>
    <w:basedOn w:val="AufzhlungBuchstabe"/>
    <w:rsid w:val="00F2431B"/>
    <w:pPr>
      <w:numPr>
        <w:ilvl w:val="8"/>
      </w:numPr>
      <w:ind w:left="6480" w:hanging="360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2431B"/>
    <w:pPr>
      <w:numPr>
        <w:ilvl w:val="7"/>
      </w:numPr>
      <w:ind w:left="5760" w:hanging="360"/>
    </w:pPr>
    <w:rPr>
      <w:i/>
      <w:iCs/>
    </w:rPr>
  </w:style>
  <w:style w:type="paragraph" w:customStyle="1" w:styleId="AufzhlungPunkt1">
    <w:name w:val="Aufzählung Punkt 1"/>
    <w:basedOn w:val="Standard"/>
    <w:link w:val="AufzhlungPunkt1Zchn"/>
    <w:qFormat/>
    <w:rsid w:val="00F2431B"/>
    <w:pPr>
      <w:numPr>
        <w:numId w:val="24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F2431B"/>
    <w:rPr>
      <w:rFonts w:ascii="Verdana" w:eastAsiaTheme="minorEastAsia" w:hAnsi="Verdana" w:cstheme="minorBidi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2431B"/>
    <w:rPr>
      <w:rFonts w:ascii="Verdana" w:hAnsi="Verdana"/>
      <w:color w:val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55D9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4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4A3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4A3E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4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4A3E"/>
    <w:rPr>
      <w:rFonts w:ascii="Verdana" w:hAnsi="Verdana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ral-umwelt.d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13128-2520-4ECD-84F4-C1A40785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2141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Joester, Kerstin</cp:lastModifiedBy>
  <cp:revision>5</cp:revision>
  <cp:lastPrinted>2012-09-07T11:59:00Z</cp:lastPrinted>
  <dcterms:created xsi:type="dcterms:W3CDTF">2022-05-18T07:57:00Z</dcterms:created>
  <dcterms:modified xsi:type="dcterms:W3CDTF">2023-07-04T14:04:00Z</dcterms:modified>
</cp:coreProperties>
</file>