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CE846" w14:textId="77777777" w:rsidR="00931F32" w:rsidRPr="008E3D40" w:rsidRDefault="00931F32">
      <w:pPr>
        <w:rPr>
          <w:rFonts w:ascii="Verdana" w:hAnsi="Verdana"/>
          <w:sz w:val="20"/>
          <w:szCs w:val="20"/>
        </w:r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47210" w:rsidRPr="00786EC0" w14:paraId="392166F4" w14:textId="77777777" w:rsidTr="00AA6A95">
        <w:tc>
          <w:tcPr>
            <w:tcW w:w="230" w:type="dxa"/>
            <w:shd w:val="clear" w:color="auto" w:fill="1A5BA5"/>
          </w:tcPr>
          <w:p w14:paraId="7A27A3C3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5DC263F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05825CA5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528CBDA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1890D347" w14:textId="77777777" w:rsidTr="002D20E7">
        <w:tc>
          <w:tcPr>
            <w:tcW w:w="230" w:type="dxa"/>
            <w:shd w:val="clear" w:color="auto" w:fill="1A5BA5"/>
          </w:tcPr>
          <w:p w14:paraId="517762C0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C143DDC" w14:textId="77777777" w:rsidR="00647210" w:rsidRPr="0081632D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Antragsformular (Anlage 1)</w:t>
            </w:r>
          </w:p>
        </w:tc>
        <w:tc>
          <w:tcPr>
            <w:tcW w:w="283" w:type="dxa"/>
            <w:shd w:val="clear" w:color="auto" w:fill="1A5BA5"/>
          </w:tcPr>
          <w:p w14:paraId="5F960027" w14:textId="77777777" w:rsidR="00647210" w:rsidRPr="00786EC0" w:rsidRDefault="00647210" w:rsidP="004F4853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47210" w:rsidRPr="00786EC0" w14:paraId="6EC24350" w14:textId="77777777" w:rsidTr="00AA6A95">
        <w:tc>
          <w:tcPr>
            <w:tcW w:w="230" w:type="dxa"/>
            <w:shd w:val="clear" w:color="auto" w:fill="1A5BA5"/>
          </w:tcPr>
          <w:p w14:paraId="07060EFB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E7971E7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64135FA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5649F82A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687EE296" w14:textId="77777777" w:rsidTr="00AA6A95">
        <w:tc>
          <w:tcPr>
            <w:tcW w:w="230" w:type="dxa"/>
            <w:shd w:val="clear" w:color="auto" w:fill="1A5BA5"/>
          </w:tcPr>
          <w:p w14:paraId="2D9D4F0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6ED4F82" w14:textId="5AFFED84" w:rsidR="00647210" w:rsidRPr="0081632D" w:rsidRDefault="00647210" w:rsidP="004F4853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291BFC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27</w:t>
            </w:r>
            <w:r w:rsidR="006650C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 w:rsidR="006650C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6650C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</w:t>
            </w:r>
            <w:r w:rsidR="00291BFC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025</w:t>
            </w:r>
          </w:p>
        </w:tc>
        <w:tc>
          <w:tcPr>
            <w:tcW w:w="5103" w:type="dxa"/>
            <w:shd w:val="clear" w:color="auto" w:fill="1A5BA5"/>
          </w:tcPr>
          <w:p w14:paraId="590FD5CA" w14:textId="5D4B4F59" w:rsidR="00647210" w:rsidRPr="0081632D" w:rsidRDefault="00291BFC" w:rsidP="004F4853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Mehrweg-Verpackungssysteme</w:t>
            </w:r>
            <w:r w:rsidR="00252FA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="00252FAD" w:rsidRPr="00252FA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für Transport und Versand</w:t>
            </w:r>
          </w:p>
        </w:tc>
        <w:tc>
          <w:tcPr>
            <w:tcW w:w="283" w:type="dxa"/>
            <w:shd w:val="clear" w:color="auto" w:fill="1A5BA5"/>
          </w:tcPr>
          <w:p w14:paraId="4F897CA0" w14:textId="77777777" w:rsidR="00647210" w:rsidRPr="00786EC0" w:rsidRDefault="00647210" w:rsidP="004F4853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47210" w:rsidRPr="008E3D40" w14:paraId="1E27D667" w14:textId="77777777" w:rsidTr="00AA6A95">
        <w:tc>
          <w:tcPr>
            <w:tcW w:w="230" w:type="dxa"/>
            <w:shd w:val="clear" w:color="auto" w:fill="1A5BA5"/>
          </w:tcPr>
          <w:p w14:paraId="66C773E0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023" w:type="dxa"/>
            <w:shd w:val="clear" w:color="auto" w:fill="1A5BA5"/>
          </w:tcPr>
          <w:p w14:paraId="0CB53AFC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1A5BA5"/>
          </w:tcPr>
          <w:p w14:paraId="1FA48A86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1A5BA5"/>
          </w:tcPr>
          <w:p w14:paraId="0662FA45" w14:textId="77777777" w:rsidR="00647210" w:rsidRPr="00786EC0" w:rsidRDefault="00647210" w:rsidP="004F4853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958DCC5" w14:textId="77777777" w:rsidR="00786EC0" w:rsidRPr="00A56751" w:rsidRDefault="00786EC0" w:rsidP="00786EC0">
      <w:pPr>
        <w:rPr>
          <w:rFonts w:ascii="Verdana" w:hAnsi="Verdana"/>
          <w:sz w:val="18"/>
          <w:szCs w:val="18"/>
        </w:rPr>
      </w:pPr>
    </w:p>
    <w:p w14:paraId="3F4C29A4" w14:textId="501F22ED" w:rsidR="007B4682" w:rsidRPr="00A56751" w:rsidRDefault="00AA6A95" w:rsidP="00786EC0">
      <w:pPr>
        <w:rPr>
          <w:rFonts w:ascii="Verdana" w:hAnsi="Verdana"/>
          <w:b/>
          <w:sz w:val="18"/>
          <w:szCs w:val="18"/>
          <w:u w:val="single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Angaben zum Unternehmen</w:t>
      </w:r>
    </w:p>
    <w:p w14:paraId="4D6071C3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8"/>
        <w:gridCol w:w="5800"/>
      </w:tblGrid>
      <w:tr w:rsidR="00AA6A95" w:rsidRPr="00A56751" w14:paraId="6FC6455B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92CC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 des Unternehmens: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D38313F" w14:textId="77777777" w:rsidR="00AA6A95" w:rsidRPr="00A56751" w:rsidRDefault="00AA1040" w:rsidP="00786EC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0" w:name="Text30"/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  <w:bookmarkEnd w:id="0"/>
          </w:p>
        </w:tc>
      </w:tr>
      <w:tr w:rsidR="00AA6A95" w:rsidRPr="00A56751" w14:paraId="6670AD96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5F9D7C" w14:textId="77777777" w:rsidR="00AA6A95" w:rsidRPr="00A56751" w:rsidRDefault="00AA6A95" w:rsidP="00AA6A95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Vollständige Anschrift: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03296768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AA6A95" w:rsidRPr="00A56751" w14:paraId="6B84E723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C0452A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6A2A156D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AA6A95" w:rsidRPr="00A56751" w14:paraId="26429B19" w14:textId="77777777" w:rsidTr="005A0B09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A4232C" w14:textId="77777777" w:rsidR="00AA6A95" w:rsidRPr="00A56751" w:rsidRDefault="00AA6A95" w:rsidP="00786EC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07E639C3" w14:textId="77777777" w:rsidR="00AA6A95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444DCD4" w14:textId="77777777" w:rsidR="00AA6A95" w:rsidRPr="00A56751" w:rsidRDefault="00AA6A95" w:rsidP="00786EC0">
      <w:pPr>
        <w:rPr>
          <w:rFonts w:ascii="Verdana" w:hAnsi="Verdana"/>
          <w:sz w:val="18"/>
          <w:szCs w:val="18"/>
        </w:rPr>
      </w:pPr>
    </w:p>
    <w:p w14:paraId="21F9B6B6" w14:textId="558BD0BD" w:rsidR="007B4682" w:rsidRPr="00A56751" w:rsidRDefault="00062BB2" w:rsidP="00786EC0">
      <w:pPr>
        <w:rPr>
          <w:rFonts w:ascii="Verdana" w:hAnsi="Verdana"/>
          <w:b/>
          <w:sz w:val="18"/>
          <w:szCs w:val="18"/>
          <w:u w:val="single"/>
        </w:rPr>
      </w:pPr>
      <w:r w:rsidRPr="00A56751">
        <w:rPr>
          <w:rFonts w:ascii="Verdana" w:hAnsi="Verdana"/>
          <w:b/>
          <w:sz w:val="18"/>
          <w:szCs w:val="18"/>
          <w:u w:val="single"/>
        </w:rPr>
        <w:t>Kontaktperson</w:t>
      </w:r>
    </w:p>
    <w:p w14:paraId="5386A95A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062BB2" w:rsidRPr="00A56751" w14:paraId="7EC14C68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701BC533" w14:textId="77777777" w:rsidR="001775D4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Name:</w:t>
            </w:r>
          </w:p>
        </w:tc>
        <w:tc>
          <w:tcPr>
            <w:tcW w:w="5805" w:type="dxa"/>
            <w:shd w:val="clear" w:color="auto" w:fill="E5EFFB"/>
          </w:tcPr>
          <w:p w14:paraId="746917C1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31FC7FBC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89D3761" w14:textId="77777777" w:rsidR="00062BB2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Funktion:</w:t>
            </w:r>
          </w:p>
        </w:tc>
        <w:tc>
          <w:tcPr>
            <w:tcW w:w="5805" w:type="dxa"/>
            <w:shd w:val="clear" w:color="auto" w:fill="E5EFFB"/>
          </w:tcPr>
          <w:p w14:paraId="226258FC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3043F3EF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3EBD0E03" w14:textId="77777777" w:rsidR="00062BB2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Telefonnummer:</w:t>
            </w:r>
          </w:p>
        </w:tc>
        <w:tc>
          <w:tcPr>
            <w:tcW w:w="5805" w:type="dxa"/>
            <w:shd w:val="clear" w:color="auto" w:fill="E5EFFB"/>
          </w:tcPr>
          <w:p w14:paraId="75CF6433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062BB2" w:rsidRPr="00A56751" w14:paraId="43268C2B" w14:textId="77777777" w:rsidTr="005A0B09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39F1F7F5" w14:textId="77777777" w:rsidR="00062BB2" w:rsidRPr="00A56751" w:rsidRDefault="001775D4" w:rsidP="001775D4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E-Mail-Adresse:</w:t>
            </w:r>
          </w:p>
        </w:tc>
        <w:tc>
          <w:tcPr>
            <w:tcW w:w="5805" w:type="dxa"/>
            <w:shd w:val="clear" w:color="auto" w:fill="E5EFFB"/>
          </w:tcPr>
          <w:p w14:paraId="12C24D92" w14:textId="77777777" w:rsidR="00062BB2" w:rsidRPr="00A56751" w:rsidRDefault="00AA1040" w:rsidP="00786EC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115C6C0E" w14:textId="77777777" w:rsidR="00F05232" w:rsidRPr="00A56751" w:rsidRDefault="00F05232" w:rsidP="00786EC0">
      <w:pPr>
        <w:rPr>
          <w:rFonts w:ascii="Verdana" w:hAnsi="Verdana"/>
          <w:sz w:val="18"/>
          <w:szCs w:val="18"/>
        </w:rPr>
      </w:pPr>
    </w:p>
    <w:p w14:paraId="6E1CAB7B" w14:textId="1D76976C" w:rsidR="00062BB2" w:rsidRPr="00A56751" w:rsidRDefault="00514CA4" w:rsidP="00786EC0">
      <w:pPr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3.1 </w:t>
      </w:r>
      <w:r w:rsidR="003F312E">
        <w:rPr>
          <w:rFonts w:ascii="Verdana" w:hAnsi="Verdana"/>
          <w:b/>
          <w:sz w:val="18"/>
          <w:szCs w:val="18"/>
          <w:u w:val="single"/>
        </w:rPr>
        <w:t xml:space="preserve">Allgemeine </w:t>
      </w:r>
      <w:r w:rsidR="00062BB2" w:rsidRPr="00A56751">
        <w:rPr>
          <w:rFonts w:ascii="Verdana" w:hAnsi="Verdana"/>
          <w:b/>
          <w:sz w:val="18"/>
          <w:szCs w:val="18"/>
          <w:u w:val="single"/>
        </w:rPr>
        <w:t xml:space="preserve">Angaben zum </w:t>
      </w:r>
      <w:r w:rsidR="00B441AF">
        <w:rPr>
          <w:rFonts w:ascii="Verdana" w:hAnsi="Verdana"/>
          <w:b/>
          <w:sz w:val="18"/>
          <w:szCs w:val="18"/>
          <w:u w:val="single"/>
        </w:rPr>
        <w:t>Mehrwegsystem:</w:t>
      </w:r>
    </w:p>
    <w:p w14:paraId="5CEB7B87" w14:textId="77777777" w:rsidR="00062BB2" w:rsidRPr="00A56751" w:rsidRDefault="00062BB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B441AF" w:rsidRPr="00A56751" w14:paraId="5DFDDD0A" w14:textId="77777777" w:rsidTr="00061D6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51859D4D" w14:textId="6882DA1A" w:rsidR="00B441AF" w:rsidRPr="00A56751" w:rsidRDefault="00B441AF" w:rsidP="00061D6A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</w:t>
            </w:r>
            <w:r>
              <w:rPr>
                <w:rFonts w:ascii="Verdana" w:hAnsi="Verdana"/>
                <w:sz w:val="18"/>
                <w:szCs w:val="18"/>
              </w:rPr>
              <w:t xml:space="preserve"> des Mehrwegverpackungssystems</w:t>
            </w:r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0DF07D26" w14:textId="77777777" w:rsidR="00B441AF" w:rsidRPr="00A56751" w:rsidRDefault="00B441AF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B441AF" w:rsidRPr="00A56751" w14:paraId="645C3B19" w14:textId="77777777" w:rsidTr="00061D6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6F15B859" w14:textId="75E4FBEE" w:rsidR="00B441AF" w:rsidRPr="00A56751" w:rsidRDefault="00B441AF" w:rsidP="00061D6A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Name des Systembetreibers</w:t>
            </w:r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2F4E27DE" w14:textId="77777777" w:rsidR="00B441AF" w:rsidRPr="00A56751" w:rsidRDefault="00B441AF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4AAE6F65" w14:textId="77777777" w:rsidR="00B441AF" w:rsidRDefault="00B441AF" w:rsidP="00786EC0">
      <w:pPr>
        <w:rPr>
          <w:rFonts w:ascii="Verdana" w:hAnsi="Verdana"/>
          <w:b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5805"/>
      </w:tblGrid>
      <w:tr w:rsidR="00506829" w:rsidRPr="00A56751" w14:paraId="5472665A" w14:textId="77777777" w:rsidTr="00061D6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22974A83" w14:textId="689989F3" w:rsidR="00506829" w:rsidRPr="00A56751" w:rsidRDefault="00506829" w:rsidP="00061D6A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Gründung des Systems/Markteinführung</w:t>
            </w:r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211241C8" w14:textId="77777777" w:rsidR="00506829" w:rsidRPr="00A56751" w:rsidRDefault="00506829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0B3E39A" w14:textId="77777777" w:rsidR="00506829" w:rsidRDefault="00506829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05149366" w14:textId="77777777" w:rsidR="00D8000C" w:rsidRDefault="00D8000C" w:rsidP="00160EA2">
      <w:pPr>
        <w:rPr>
          <w:rFonts w:ascii="Verdana" w:hAnsi="Verdana"/>
          <w:b/>
          <w:bCs/>
          <w:sz w:val="18"/>
          <w:szCs w:val="18"/>
        </w:rPr>
      </w:pPr>
    </w:p>
    <w:p w14:paraId="56C83325" w14:textId="4FC64A13" w:rsidR="00160EA2" w:rsidRDefault="0018316F" w:rsidP="00160EA2">
      <w:pPr>
        <w:rPr>
          <w:rFonts w:ascii="Verdana" w:hAnsi="Verdana"/>
          <w:b/>
          <w:bCs/>
          <w:sz w:val="18"/>
          <w:szCs w:val="18"/>
        </w:rPr>
      </w:pPr>
      <w:r w:rsidRPr="009438AF">
        <w:rPr>
          <w:rFonts w:ascii="Verdana" w:hAnsi="Verdana"/>
          <w:b/>
          <w:bCs/>
          <w:sz w:val="18"/>
          <w:szCs w:val="18"/>
        </w:rPr>
        <w:t>Systemteilnehmer</w:t>
      </w:r>
      <w:r w:rsidR="00223202" w:rsidRPr="009438AF">
        <w:rPr>
          <w:rFonts w:ascii="Verdana" w:hAnsi="Verdana"/>
          <w:b/>
          <w:bCs/>
          <w:sz w:val="18"/>
          <w:szCs w:val="18"/>
        </w:rPr>
        <w:t>/beteiligte Akteure</w:t>
      </w:r>
      <w:r w:rsidR="00810F2B">
        <w:rPr>
          <w:rFonts w:ascii="Verdana" w:hAnsi="Verdana"/>
          <w:b/>
          <w:bCs/>
          <w:sz w:val="18"/>
          <w:szCs w:val="18"/>
        </w:rPr>
        <w:t xml:space="preserve">:  </w:t>
      </w:r>
    </w:p>
    <w:p w14:paraId="7EE5D0F7" w14:textId="20A91185" w:rsidR="0018316F" w:rsidRPr="009438AF" w:rsidRDefault="00810F2B" w:rsidP="009438AF">
      <w:pPr>
        <w:ind w:left="2124" w:firstLine="708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Firma</w:t>
      </w:r>
      <w:r w:rsidR="00160EA2">
        <w:rPr>
          <w:rFonts w:ascii="Verdana" w:hAnsi="Verdana"/>
          <w:b/>
          <w:bCs/>
          <w:sz w:val="18"/>
          <w:szCs w:val="18"/>
        </w:rPr>
        <w:tab/>
      </w:r>
      <w:r w:rsidR="00160EA2">
        <w:rPr>
          <w:rFonts w:ascii="Verdana" w:hAnsi="Verdana"/>
          <w:b/>
          <w:bCs/>
          <w:sz w:val="18"/>
          <w:szCs w:val="18"/>
        </w:rPr>
        <w:tab/>
      </w:r>
      <w:r w:rsidR="00160EA2">
        <w:rPr>
          <w:rFonts w:ascii="Verdana" w:hAnsi="Verdana"/>
          <w:b/>
          <w:bCs/>
          <w:sz w:val="18"/>
          <w:szCs w:val="18"/>
        </w:rPr>
        <w:tab/>
      </w:r>
      <w:r w:rsidR="00160EA2">
        <w:rPr>
          <w:rFonts w:ascii="Verdana" w:hAnsi="Verdana"/>
          <w:b/>
          <w:bCs/>
          <w:sz w:val="18"/>
          <w:szCs w:val="18"/>
        </w:rPr>
        <w:tab/>
        <w:t xml:space="preserve">       </w:t>
      </w:r>
      <w:r>
        <w:rPr>
          <w:rFonts w:ascii="Verdana" w:hAnsi="Verdana"/>
          <w:b/>
          <w:bCs/>
          <w:sz w:val="18"/>
          <w:szCs w:val="18"/>
        </w:rPr>
        <w:t>Adresse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5"/>
        <w:gridCol w:w="3261"/>
        <w:gridCol w:w="3260"/>
      </w:tblGrid>
      <w:tr w:rsidR="00810F2B" w:rsidRPr="00A56751" w14:paraId="67E9C35E" w14:textId="29FA6A57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23FFA8D2" w14:textId="04503BED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Systembetreiber:</w:t>
            </w:r>
          </w:p>
        </w:tc>
        <w:tc>
          <w:tcPr>
            <w:tcW w:w="3261" w:type="dxa"/>
            <w:shd w:val="clear" w:color="auto" w:fill="E5EFFB"/>
          </w:tcPr>
          <w:p w14:paraId="21FC5230" w14:textId="37F78137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6F66C5FA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06CE4C0C" w14:textId="22889DD0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810F2B" w:rsidRPr="00A56751" w14:paraId="4F41ED79" w14:textId="334823EE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1E1E90C1" w14:textId="0FFE7253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Verteiler der Verpackungen:</w:t>
            </w:r>
          </w:p>
        </w:tc>
        <w:tc>
          <w:tcPr>
            <w:tcW w:w="3261" w:type="dxa"/>
            <w:shd w:val="clear" w:color="auto" w:fill="E5EFFB"/>
          </w:tcPr>
          <w:p w14:paraId="15A3FD87" w14:textId="7622CA79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6E8A2B95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71972472" w14:textId="4122AF3E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810F2B" w:rsidRPr="00A56751" w14:paraId="14024466" w14:textId="4E5E1217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48762744" w14:textId="56A21832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Verwender der Verpackungen:</w:t>
            </w:r>
          </w:p>
        </w:tc>
        <w:tc>
          <w:tcPr>
            <w:tcW w:w="3261" w:type="dxa"/>
            <w:shd w:val="clear" w:color="auto" w:fill="E5EFFB"/>
          </w:tcPr>
          <w:p w14:paraId="77CD249B" w14:textId="396E1B66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4F471386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09E8CCC2" w14:textId="76734921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810F2B" w:rsidRPr="00A56751" w14:paraId="45F4CE30" w14:textId="4303DE22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3EDB89D5" w14:textId="7F0275B2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Transport/Rücktransport der Verpackung:</w:t>
            </w:r>
          </w:p>
        </w:tc>
        <w:tc>
          <w:tcPr>
            <w:tcW w:w="3261" w:type="dxa"/>
            <w:shd w:val="clear" w:color="auto" w:fill="E5EFFB"/>
          </w:tcPr>
          <w:p w14:paraId="07438FEB" w14:textId="77777777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07C92B6F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066D85E9" w14:textId="15DCE6BA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810F2B" w:rsidRPr="00A56751" w14:paraId="13E79580" w14:textId="32B70107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524DA108" w14:textId="714B90E9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Aufbereitung der Verpackung:</w:t>
            </w:r>
          </w:p>
        </w:tc>
        <w:tc>
          <w:tcPr>
            <w:tcW w:w="3261" w:type="dxa"/>
            <w:shd w:val="clear" w:color="auto" w:fill="E5EFFB"/>
          </w:tcPr>
          <w:p w14:paraId="072790B8" w14:textId="77777777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16777287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31AF4B07" w14:textId="6D369DDE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810F2B" w:rsidRPr="00A56751" w14:paraId="6837C4A8" w14:textId="2CDE0B15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74CB9075" w14:textId="1D420387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Prüfung der Verpackung:</w:t>
            </w:r>
          </w:p>
        </w:tc>
        <w:tc>
          <w:tcPr>
            <w:tcW w:w="3261" w:type="dxa"/>
            <w:shd w:val="clear" w:color="auto" w:fill="E5EFFB"/>
          </w:tcPr>
          <w:p w14:paraId="4071C8F9" w14:textId="77777777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432E94AB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5D5BFFAA" w14:textId="46687423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810F2B" w:rsidRPr="00A56751" w14:paraId="04AA7597" w14:textId="2D6C1133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5C8F7E72" w14:textId="6F11575D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Reinigung der Verpackung:</w:t>
            </w:r>
          </w:p>
        </w:tc>
        <w:tc>
          <w:tcPr>
            <w:tcW w:w="3261" w:type="dxa"/>
            <w:shd w:val="clear" w:color="auto" w:fill="E5EFFB"/>
          </w:tcPr>
          <w:p w14:paraId="07F2B22F" w14:textId="77777777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3E477BC6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25DC8F58" w14:textId="7510C523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810F2B" w:rsidRPr="00A56751" w14:paraId="6AC568E3" w14:textId="1973F731" w:rsidTr="009438AF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2AE21DF4" w14:textId="77777777" w:rsidR="00D61AF7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Sonstiges, </w:t>
            </w:r>
          </w:p>
          <w:p w14:paraId="10F6C705" w14:textId="1F701BAA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inkl. Angabe der Funktion:</w:t>
            </w:r>
          </w:p>
        </w:tc>
        <w:tc>
          <w:tcPr>
            <w:tcW w:w="3261" w:type="dxa"/>
            <w:shd w:val="clear" w:color="auto" w:fill="E5EFFB"/>
          </w:tcPr>
          <w:p w14:paraId="3E242468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663DC542" w14:textId="6C668259" w:rsidR="00810F2B" w:rsidRPr="00A56751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3260" w:type="dxa"/>
            <w:shd w:val="clear" w:color="auto" w:fill="E5EFFB"/>
          </w:tcPr>
          <w:p w14:paraId="13EA0158" w14:textId="77777777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10DECC93" w14:textId="1DAD4DAE" w:rsidR="00810F2B" w:rsidRDefault="00810F2B" w:rsidP="00810F2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F998D6C" w14:textId="77777777" w:rsidR="00B11E27" w:rsidRDefault="00B11E27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4D9341F2" w14:textId="2A2A9B7E" w:rsidR="000A0887" w:rsidRPr="009438AF" w:rsidRDefault="00B11E27" w:rsidP="00786EC0">
      <w:pPr>
        <w:rPr>
          <w:rFonts w:ascii="Verdana" w:hAnsi="Verdana"/>
          <w:b/>
          <w:sz w:val="18"/>
          <w:szCs w:val="18"/>
        </w:rPr>
      </w:pPr>
      <w:r w:rsidRPr="009438AF">
        <w:rPr>
          <w:rFonts w:ascii="Verdana" w:hAnsi="Verdana"/>
          <w:b/>
          <w:sz w:val="18"/>
          <w:szCs w:val="18"/>
        </w:rPr>
        <w:lastRenderedPageBreak/>
        <w:t>Nutzer im System:</w:t>
      </w:r>
    </w:p>
    <w:tbl>
      <w:tblPr>
        <w:tblW w:w="960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80"/>
        <w:gridCol w:w="3182"/>
        <w:gridCol w:w="1225"/>
        <w:gridCol w:w="4813"/>
      </w:tblGrid>
      <w:tr w:rsidR="00F41565" w:rsidRPr="00B441AF" w14:paraId="59299C9D" w14:textId="2D2F195C" w:rsidTr="009438AF">
        <w:tc>
          <w:tcPr>
            <w:tcW w:w="380" w:type="dxa"/>
            <w:shd w:val="clear" w:color="auto" w:fill="E5EFFB"/>
            <w:vAlign w:val="center"/>
          </w:tcPr>
          <w:p w14:paraId="75E8D2C2" w14:textId="77777777" w:rsidR="00F41565" w:rsidRPr="00360FCA" w:rsidRDefault="00F41565" w:rsidP="00F4156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318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FEA436D" w14:textId="63AC3F09" w:rsidR="00F41565" w:rsidRPr="00B441AF" w:rsidRDefault="00F41565" w:rsidP="00F41565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rPr>
                <w:bCs/>
                <w:sz w:val="18"/>
                <w:szCs w:val="18"/>
              </w:rPr>
              <w:t>B2B (</w:t>
            </w:r>
            <w:r w:rsidRPr="00084D04">
              <w:rPr>
                <w:sz w:val="18"/>
                <w:szCs w:val="18"/>
                <w:lang w:val="en-GB"/>
              </w:rPr>
              <w:t>Business to Business)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</w:tcBorders>
          </w:tcPr>
          <w:p w14:paraId="02EC9B0B" w14:textId="21F44ABC" w:rsidR="00F41565" w:rsidRDefault="00F41565" w:rsidP="00F41565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bCs/>
                <w:sz w:val="18"/>
                <w:szCs w:val="18"/>
              </w:rPr>
            </w:pPr>
            <w:proofErr w:type="spellStart"/>
            <w:r w:rsidRPr="00084D04">
              <w:rPr>
                <w:sz w:val="18"/>
                <w:szCs w:val="18"/>
                <w:lang w:val="en-GB"/>
              </w:rPr>
              <w:t>Anteil</w:t>
            </w:r>
            <w:proofErr w:type="spellEnd"/>
            <w:r w:rsidRPr="00084D04">
              <w:rPr>
                <w:sz w:val="18"/>
                <w:szCs w:val="18"/>
                <w:lang w:val="en-GB"/>
              </w:rPr>
              <w:t xml:space="preserve"> in %:</w:t>
            </w:r>
          </w:p>
        </w:tc>
        <w:tc>
          <w:tcPr>
            <w:tcW w:w="4813" w:type="dxa"/>
            <w:shd w:val="clear" w:color="auto" w:fill="E5EFFB"/>
          </w:tcPr>
          <w:p w14:paraId="4A04A673" w14:textId="6D88583F" w:rsidR="00F41565" w:rsidRDefault="00F41565" w:rsidP="009438AF">
            <w:pPr>
              <w:spacing w:before="0" w:after="0"/>
              <w:rPr>
                <w:bCs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noProof/>
                <w:sz w:val="18"/>
                <w:szCs w:val="18"/>
              </w:rPr>
            </w:r>
            <w:r>
              <w:rPr>
                <w:rFonts w:ascii="Verdana" w:hAnsi="Verdana"/>
                <w:noProof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fldChar w:fldCharType="end"/>
            </w:r>
          </w:p>
        </w:tc>
      </w:tr>
      <w:tr w:rsidR="00F41565" w:rsidRPr="00B441AF" w14:paraId="51D781B2" w14:textId="2F725F20" w:rsidTr="009438AF">
        <w:tc>
          <w:tcPr>
            <w:tcW w:w="380" w:type="dxa"/>
            <w:shd w:val="clear" w:color="auto" w:fill="E5EFFB"/>
            <w:vAlign w:val="center"/>
          </w:tcPr>
          <w:p w14:paraId="2C6A2228" w14:textId="77777777" w:rsidR="00F41565" w:rsidRPr="00611A3B" w:rsidRDefault="00F41565" w:rsidP="00F41565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318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EAD1A51" w14:textId="49A89C9B" w:rsidR="00F41565" w:rsidRPr="00B441AF" w:rsidRDefault="00F41565" w:rsidP="00F41565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084D04">
              <w:rPr>
                <w:sz w:val="18"/>
                <w:szCs w:val="18"/>
                <w:lang w:val="en-GB"/>
              </w:rPr>
              <w:t>B2C (Business to Consumer</w:t>
            </w:r>
            <w:r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</w:tcBorders>
          </w:tcPr>
          <w:p w14:paraId="51B814D5" w14:textId="53A0661D" w:rsidR="00F41565" w:rsidRPr="00084D04" w:rsidRDefault="00F41565" w:rsidP="00F41565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sz w:val="18"/>
                <w:szCs w:val="18"/>
                <w:lang w:val="en-GB"/>
              </w:rPr>
            </w:pPr>
            <w:proofErr w:type="spellStart"/>
            <w:r>
              <w:rPr>
                <w:sz w:val="18"/>
                <w:szCs w:val="18"/>
                <w:lang w:val="en-GB"/>
              </w:rPr>
              <w:t>Anteil</w:t>
            </w:r>
            <w:proofErr w:type="spellEnd"/>
            <w:r>
              <w:rPr>
                <w:sz w:val="18"/>
                <w:szCs w:val="18"/>
                <w:lang w:val="en-GB"/>
              </w:rPr>
              <w:t xml:space="preserve"> in %:</w:t>
            </w:r>
          </w:p>
        </w:tc>
        <w:tc>
          <w:tcPr>
            <w:tcW w:w="4813" w:type="dxa"/>
            <w:shd w:val="clear" w:color="auto" w:fill="E5EFFB"/>
          </w:tcPr>
          <w:p w14:paraId="1E0410CA" w14:textId="6AE38DD3" w:rsidR="00F41565" w:rsidRPr="00084D04" w:rsidRDefault="00F41565" w:rsidP="00F41565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</w:tbl>
    <w:p w14:paraId="60B70A01" w14:textId="77777777" w:rsidR="0018316F" w:rsidRDefault="0018316F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68F21456" w14:textId="6793017C" w:rsidR="00506829" w:rsidRDefault="00506829" w:rsidP="00506829">
      <w:pPr>
        <w:rPr>
          <w:rFonts w:ascii="Verdana" w:hAnsi="Verdana"/>
          <w:sz w:val="18"/>
          <w:szCs w:val="18"/>
        </w:rPr>
      </w:pPr>
      <w:r w:rsidRPr="009438AF">
        <w:rPr>
          <w:rFonts w:ascii="Verdana" w:hAnsi="Verdana"/>
          <w:b/>
          <w:bCs/>
          <w:sz w:val="18"/>
          <w:szCs w:val="18"/>
        </w:rPr>
        <w:t>Beschreibung der Maßnahmen zur Qualitätssicherung/ Erfassung erreichter Nutzungszyklen</w:t>
      </w:r>
      <w:r w:rsidR="00814846">
        <w:rPr>
          <w:rFonts w:ascii="Verdana" w:hAnsi="Verdana"/>
          <w:sz w:val="18"/>
          <w:szCs w:val="18"/>
        </w:rPr>
        <w:t xml:space="preserve"> (ggf. externes Dokument)</w:t>
      </w:r>
      <w:r>
        <w:rPr>
          <w:rFonts w:ascii="Verdana" w:hAnsi="Verdana"/>
          <w:sz w:val="18"/>
          <w:szCs w:val="18"/>
        </w:rPr>
        <w:t>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506829" w14:paraId="53A8CDA2" w14:textId="77777777" w:rsidTr="00061D6A">
        <w:tc>
          <w:tcPr>
            <w:tcW w:w="9628" w:type="dxa"/>
            <w:shd w:val="clear" w:color="auto" w:fill="E5EFFB"/>
          </w:tcPr>
          <w:p w14:paraId="01758827" w14:textId="77777777" w:rsidR="00506829" w:rsidRDefault="00506829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15E5DF17" w14:textId="77777777" w:rsidR="00CF070A" w:rsidRDefault="00CF070A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1E0A7097" w14:textId="77777777" w:rsidR="00CF070A" w:rsidRDefault="00CF070A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14C83EC2" w14:textId="77777777" w:rsidR="00CF070A" w:rsidRDefault="00CF070A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18483279" w14:textId="77777777" w:rsidR="00CF070A" w:rsidRDefault="00CF070A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2A03177D" w14:textId="77777777" w:rsidR="00CF070A" w:rsidRDefault="00CF070A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928AC10" w14:textId="77777777" w:rsidR="00506829" w:rsidRDefault="00506829" w:rsidP="00786EC0">
      <w:pPr>
        <w:rPr>
          <w:rFonts w:ascii="Verdana" w:hAnsi="Verdana"/>
          <w:b/>
          <w:sz w:val="18"/>
          <w:szCs w:val="18"/>
          <w:u w:val="single"/>
        </w:rPr>
      </w:pPr>
    </w:p>
    <w:p w14:paraId="7566841F" w14:textId="77777777" w:rsidR="00D8000C" w:rsidRPr="0084762A" w:rsidRDefault="00D8000C" w:rsidP="00D8000C">
      <w:pPr>
        <w:rPr>
          <w:rFonts w:ascii="Verdana" w:hAnsi="Verdana"/>
          <w:bCs/>
          <w:i/>
          <w:iCs/>
          <w:color w:val="FF0000"/>
          <w:sz w:val="18"/>
          <w:szCs w:val="18"/>
        </w:rPr>
      </w:pPr>
      <w:r w:rsidRPr="0084762A">
        <w:rPr>
          <w:rFonts w:ascii="Verdana" w:hAnsi="Verdana"/>
          <w:bCs/>
          <w:i/>
          <w:iCs/>
          <w:color w:val="FF0000"/>
          <w:sz w:val="18"/>
          <w:szCs w:val="18"/>
        </w:rPr>
        <w:t>BITTE JE EINE ANLAGE 1 PRO VERPACKUNGSTYP AUSFÜLLEN!!</w:t>
      </w:r>
    </w:p>
    <w:p w14:paraId="78E79C02" w14:textId="77777777" w:rsidR="00D8000C" w:rsidRDefault="00D8000C" w:rsidP="00D8000C">
      <w:pPr>
        <w:rPr>
          <w:rFonts w:ascii="Verdana" w:hAnsi="Verdana"/>
          <w:b/>
          <w:sz w:val="18"/>
          <w:szCs w:val="18"/>
          <w:u w:val="single"/>
        </w:rPr>
      </w:pPr>
    </w:p>
    <w:p w14:paraId="6858F794" w14:textId="77777777" w:rsidR="00D8000C" w:rsidRPr="0084762A" w:rsidRDefault="00D8000C" w:rsidP="00D8000C">
      <w:pPr>
        <w:rPr>
          <w:rFonts w:ascii="Verdana" w:hAnsi="Verdana"/>
          <w:b/>
          <w:sz w:val="18"/>
          <w:szCs w:val="18"/>
        </w:rPr>
      </w:pPr>
      <w:r w:rsidRPr="0084762A">
        <w:rPr>
          <w:rFonts w:ascii="Verdana" w:hAnsi="Verdana"/>
          <w:b/>
          <w:sz w:val="18"/>
          <w:szCs w:val="18"/>
        </w:rPr>
        <w:t>Markieren Sie, welcher Kategorie die Verpackung zuzuordnen ist: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D8000C" w:rsidRPr="00611A3B" w14:paraId="6976CE7D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81ED689" w14:textId="77777777" w:rsidR="00D8000C" w:rsidRPr="00360FCA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2192395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1) Nicht flexible Mehrwegverpackungen für den Waren-Transportverkehr</w:t>
            </w:r>
          </w:p>
        </w:tc>
      </w:tr>
      <w:tr w:rsidR="00D8000C" w:rsidRPr="00611A3B" w14:paraId="435B779D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DDC7691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5DBD5464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 xml:space="preserve">2) Intermediate </w:t>
            </w:r>
            <w:proofErr w:type="spellStart"/>
            <w:r w:rsidRPr="00F05232">
              <w:t>Bulk</w:t>
            </w:r>
            <w:proofErr w:type="spellEnd"/>
            <w:r w:rsidRPr="00F05232">
              <w:t xml:space="preserve"> Container (IBC) mit Kunststoffblasen </w:t>
            </w:r>
          </w:p>
        </w:tc>
      </w:tr>
      <w:tr w:rsidR="00D8000C" w:rsidRPr="00611A3B" w14:paraId="6AFFB620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708A278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14DA6AB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3) Mehrweg-Kunststoffblase</w:t>
            </w:r>
          </w:p>
        </w:tc>
      </w:tr>
      <w:tr w:rsidR="00D8000C" w:rsidRPr="00611A3B" w14:paraId="0833C33A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EFAD8D1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285CB90C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4) Flexible Mehrwegverpackungen zum Schüttguttransport ("Big Bags")</w:t>
            </w:r>
          </w:p>
        </w:tc>
      </w:tr>
      <w:tr w:rsidR="00D8000C" w:rsidRPr="00611A3B" w14:paraId="72151AB5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4D52E95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168F1E8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5) sonstiges Mehrweg-Transportsäcke</w:t>
            </w:r>
          </w:p>
        </w:tc>
      </w:tr>
      <w:tr w:rsidR="00D8000C" w:rsidRPr="00B441AF" w14:paraId="468E8EAC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EAE9242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A2DB53B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6) Warmhalteverpackungen (Isolierverpackungen) für Lebensmittel</w:t>
            </w:r>
          </w:p>
        </w:tc>
      </w:tr>
      <w:tr w:rsidR="00D8000C" w:rsidRPr="00B441AF" w14:paraId="3675B799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604283C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8887823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7) Mehrwegsteigen für Lebensmittel</w:t>
            </w:r>
          </w:p>
        </w:tc>
      </w:tr>
      <w:tr w:rsidR="00D8000C" w:rsidRPr="00B441AF" w14:paraId="3B78116F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5D113D1A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961E416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8) sonstige Mehrwegboxen und nicht-flexible Verpackungen</w:t>
            </w:r>
          </w:p>
        </w:tc>
      </w:tr>
      <w:tr w:rsidR="00D8000C" w:rsidRPr="00B441AF" w14:paraId="0CB6086B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841A977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5A0F0169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9) sonstige Mehrwegtaschen und sonstige flexible Mehrwegverpackungen</w:t>
            </w:r>
          </w:p>
        </w:tc>
      </w:tr>
      <w:tr w:rsidR="00D8000C" w:rsidRPr="00B441AF" w14:paraId="00857484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E6D9A3B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0DC2AD77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10) Umverpackungen</w:t>
            </w:r>
          </w:p>
        </w:tc>
      </w:tr>
      <w:tr w:rsidR="00D8000C" w:rsidRPr="00B441AF" w14:paraId="4D1F3A88" w14:textId="77777777" w:rsidTr="0084762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AD3ADF8" w14:textId="77777777" w:rsidR="00D8000C" w:rsidRPr="00611A3B" w:rsidRDefault="00D8000C" w:rsidP="0084762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5C5B78B" w14:textId="77777777" w:rsidR="00D8000C" w:rsidRPr="00B441AF" w:rsidRDefault="00D8000C" w:rsidP="0084762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 w:rsidRPr="00F05232">
              <w:t>1</w:t>
            </w:r>
            <w:r>
              <w:t xml:space="preserve">1) Sonstiges: </w:t>
            </w:r>
          </w:p>
        </w:tc>
      </w:tr>
    </w:tbl>
    <w:tbl>
      <w:tblPr>
        <w:tblStyle w:val="Tabellenraster"/>
        <w:tblW w:w="0" w:type="auto"/>
        <w:tblInd w:w="84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782"/>
      </w:tblGrid>
      <w:tr w:rsidR="00D8000C" w14:paraId="461BDD3D" w14:textId="77777777" w:rsidTr="0084762A">
        <w:tc>
          <w:tcPr>
            <w:tcW w:w="8782" w:type="dxa"/>
            <w:shd w:val="clear" w:color="auto" w:fill="E5EFFB"/>
          </w:tcPr>
          <w:p w14:paraId="42154C45" w14:textId="77777777" w:rsidR="00D8000C" w:rsidRDefault="00D8000C" w:rsidP="0084762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60355C3" w14:textId="77777777" w:rsidR="00D8000C" w:rsidRDefault="00D8000C" w:rsidP="00D8000C">
      <w:pPr>
        <w:rPr>
          <w:rFonts w:ascii="Verdana" w:hAnsi="Verdana"/>
          <w:sz w:val="18"/>
          <w:szCs w:val="18"/>
        </w:rPr>
      </w:pPr>
    </w:p>
    <w:p w14:paraId="38FDE332" w14:textId="77777777" w:rsidR="00D8000C" w:rsidRDefault="00D8000C" w:rsidP="00D8000C">
      <w:pPr>
        <w:rPr>
          <w:rFonts w:ascii="Verdana" w:hAnsi="Verdana"/>
          <w:sz w:val="18"/>
          <w:szCs w:val="18"/>
        </w:rPr>
      </w:pPr>
    </w:p>
    <w:p w14:paraId="7F01C855" w14:textId="77777777" w:rsidR="00D8000C" w:rsidRDefault="00D8000C" w:rsidP="00D8000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Genauere Beschreibung der Verpackung: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D8000C" w14:paraId="04580178" w14:textId="77777777" w:rsidTr="0084762A">
        <w:tc>
          <w:tcPr>
            <w:tcW w:w="9628" w:type="dxa"/>
            <w:shd w:val="clear" w:color="auto" w:fill="E5EFFB"/>
          </w:tcPr>
          <w:p w14:paraId="026F568D" w14:textId="77777777" w:rsidR="00D8000C" w:rsidRDefault="00D8000C" w:rsidP="0084762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DDAD593" w14:textId="77777777" w:rsidR="00D8000C" w:rsidRDefault="00D8000C" w:rsidP="00786EC0">
      <w:pPr>
        <w:rPr>
          <w:rFonts w:ascii="Verdana" w:hAnsi="Verdana"/>
          <w:sz w:val="18"/>
          <w:szCs w:val="18"/>
        </w:rPr>
      </w:pPr>
    </w:p>
    <w:p w14:paraId="127BF064" w14:textId="77777777" w:rsidR="00D8000C" w:rsidRPr="002B1AAB" w:rsidRDefault="00D8000C" w:rsidP="00786EC0">
      <w:pPr>
        <w:rPr>
          <w:rFonts w:ascii="Verdana" w:hAnsi="Verdana"/>
          <w:sz w:val="18"/>
          <w:szCs w:val="18"/>
        </w:rPr>
      </w:pPr>
    </w:p>
    <w:p w14:paraId="1F38D8AA" w14:textId="76F9E699" w:rsidR="00EF568E" w:rsidRPr="009438AF" w:rsidRDefault="00093BBF" w:rsidP="00786EC0">
      <w:pPr>
        <w:rPr>
          <w:rFonts w:ascii="Verdana" w:hAnsi="Verdana"/>
          <w:b/>
          <w:bCs/>
          <w:sz w:val="18"/>
          <w:szCs w:val="18"/>
        </w:rPr>
      </w:pPr>
      <w:r w:rsidRPr="009438AF">
        <w:rPr>
          <w:rFonts w:ascii="Verdana" w:hAnsi="Verdana" w:cs="Arial"/>
          <w:b/>
          <w:bCs/>
          <w:sz w:val="18"/>
          <w:szCs w:val="18"/>
        </w:rPr>
        <w:t>Beschreibung der Verpackungen im System und deren Nutzung:</w:t>
      </w:r>
    </w:p>
    <w:p w14:paraId="24564520" w14:textId="576D19EA" w:rsidR="003F312E" w:rsidRDefault="003F312E" w:rsidP="003F312E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Material (z.B. Kunststoff-Polymer, Papier, Pappe, Kartonage, …):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3F312E" w14:paraId="3D632213" w14:textId="77777777" w:rsidTr="00061D6A">
        <w:tc>
          <w:tcPr>
            <w:tcW w:w="9628" w:type="dxa"/>
            <w:shd w:val="clear" w:color="auto" w:fill="E5EFFB"/>
          </w:tcPr>
          <w:p w14:paraId="111CE830" w14:textId="77777777" w:rsidR="003F312E" w:rsidRDefault="003F312E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4398060D" w14:textId="77777777" w:rsidR="00F7782D" w:rsidRDefault="00F7782D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6B39109C" w14:textId="77777777" w:rsidR="00F7782D" w:rsidRDefault="00F7782D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1CA69307" w14:textId="77777777" w:rsidR="00F7782D" w:rsidRDefault="00F7782D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EE31AD4" w14:textId="77777777" w:rsidR="00093BBF" w:rsidRDefault="00093BBF" w:rsidP="00786EC0">
      <w:pPr>
        <w:rPr>
          <w:rFonts w:ascii="Verdana" w:hAnsi="Verdana"/>
          <w:sz w:val="18"/>
          <w:szCs w:val="18"/>
        </w:rPr>
      </w:pPr>
    </w:p>
    <w:p w14:paraId="13516B79" w14:textId="4FC9B45D" w:rsidR="00C65B65" w:rsidRPr="009438AF" w:rsidRDefault="00C65B65" w:rsidP="00C65B65">
      <w:pPr>
        <w:rPr>
          <w:rFonts w:ascii="Verdana" w:hAnsi="Verdana"/>
          <w:b/>
          <w:bCs/>
          <w:sz w:val="18"/>
          <w:szCs w:val="18"/>
        </w:rPr>
      </w:pPr>
      <w:r w:rsidRPr="009438AF">
        <w:rPr>
          <w:rFonts w:ascii="Verdana" w:hAnsi="Verdana"/>
          <w:b/>
          <w:bCs/>
          <w:sz w:val="18"/>
          <w:szCs w:val="18"/>
        </w:rPr>
        <w:t>Be</w:t>
      </w:r>
      <w:r w:rsidR="00022E33" w:rsidRPr="009438AF">
        <w:rPr>
          <w:rFonts w:ascii="Verdana" w:hAnsi="Verdana"/>
          <w:b/>
          <w:bCs/>
          <w:sz w:val="18"/>
          <w:szCs w:val="18"/>
        </w:rPr>
        <w:t>nennung</w:t>
      </w:r>
      <w:r w:rsidRPr="009438AF">
        <w:rPr>
          <w:rFonts w:ascii="Verdana" w:hAnsi="Verdana"/>
          <w:b/>
          <w:bCs/>
          <w:sz w:val="18"/>
          <w:szCs w:val="18"/>
        </w:rPr>
        <w:t xml:space="preserve"> der Produkte</w:t>
      </w:r>
      <w:r w:rsidR="00022E33" w:rsidRPr="009438AF">
        <w:rPr>
          <w:rFonts w:ascii="Verdana" w:hAnsi="Verdana"/>
          <w:b/>
          <w:bCs/>
          <w:sz w:val="18"/>
          <w:szCs w:val="18"/>
        </w:rPr>
        <w:t>/Waren</w:t>
      </w:r>
      <w:r w:rsidRPr="009438AF">
        <w:rPr>
          <w:rFonts w:ascii="Verdana" w:hAnsi="Verdana"/>
          <w:b/>
          <w:bCs/>
          <w:sz w:val="18"/>
          <w:szCs w:val="18"/>
        </w:rPr>
        <w:t xml:space="preserve">, die im System verwendet, befüllt oder befördert </w:t>
      </w:r>
      <w:r w:rsidR="002B3799" w:rsidRPr="009438AF">
        <w:rPr>
          <w:rFonts w:ascii="Verdana" w:hAnsi="Verdana"/>
          <w:b/>
          <w:bCs/>
          <w:sz w:val="18"/>
          <w:szCs w:val="18"/>
        </w:rPr>
        <w:t>werden: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C65B65" w14:paraId="251CF506" w14:textId="77777777" w:rsidTr="00061D6A">
        <w:tc>
          <w:tcPr>
            <w:tcW w:w="9628" w:type="dxa"/>
            <w:shd w:val="clear" w:color="auto" w:fill="E5EFFB"/>
          </w:tcPr>
          <w:p w14:paraId="28AE43FE" w14:textId="77777777" w:rsidR="00C65B65" w:rsidRDefault="00C65B6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1CC4732E" w14:textId="77777777" w:rsidR="00C65B65" w:rsidRDefault="00C65B65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22C5ACAA" w14:textId="77777777" w:rsidR="00C65B65" w:rsidRDefault="00C65B65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3594B628" w14:textId="77777777" w:rsidR="00C65B65" w:rsidRDefault="00C65B65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E78974F" w14:textId="77777777" w:rsidR="00C65B65" w:rsidRDefault="00C65B6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3"/>
        <w:gridCol w:w="2965"/>
      </w:tblGrid>
      <w:tr w:rsidR="005D1182" w:rsidRPr="00A56751" w14:paraId="3D192E2B" w14:textId="77777777" w:rsidTr="009438AF">
        <w:tc>
          <w:tcPr>
            <w:tcW w:w="6663" w:type="dxa"/>
            <w:tcBorders>
              <w:top w:val="nil"/>
              <w:left w:val="nil"/>
              <w:bottom w:val="nil"/>
            </w:tcBorders>
          </w:tcPr>
          <w:p w14:paraId="67949CB0" w14:textId="5FDCC5B6" w:rsidR="005D1182" w:rsidRPr="00A56751" w:rsidRDefault="005D1182" w:rsidP="005D118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Anzahl Nutzungszyklen, für die die Verpackung technisch ausgelegt ist</w:t>
            </w:r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2965" w:type="dxa"/>
            <w:shd w:val="clear" w:color="auto" w:fill="E5EFFB"/>
          </w:tcPr>
          <w:p w14:paraId="4B4BFC41" w14:textId="77777777" w:rsidR="005D1182" w:rsidRPr="00A56751" w:rsidRDefault="005D1182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286F1C7A" w14:textId="317A13F5" w:rsidR="005D1182" w:rsidRDefault="005D1182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3"/>
        <w:gridCol w:w="2965"/>
      </w:tblGrid>
      <w:tr w:rsidR="005D1182" w:rsidRPr="00A56751" w14:paraId="65237894" w14:textId="77777777" w:rsidTr="009438AF">
        <w:tc>
          <w:tcPr>
            <w:tcW w:w="6663" w:type="dxa"/>
            <w:tcBorders>
              <w:top w:val="nil"/>
              <w:left w:val="nil"/>
              <w:bottom w:val="nil"/>
            </w:tcBorders>
          </w:tcPr>
          <w:p w14:paraId="498947B2" w14:textId="0D649D4F" w:rsidR="005D1182" w:rsidRPr="00A56751" w:rsidRDefault="005D1182" w:rsidP="005D118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Anteil kontaktempfindlicher Verpackungen im System in %</w:t>
            </w:r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2965" w:type="dxa"/>
            <w:shd w:val="clear" w:color="auto" w:fill="E5EFFB"/>
          </w:tcPr>
          <w:p w14:paraId="32904E95" w14:textId="77777777" w:rsidR="005D1182" w:rsidRPr="00A56751" w:rsidRDefault="005D1182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515E9513" w14:textId="77777777" w:rsidR="00093BBF" w:rsidRDefault="00093BBF" w:rsidP="00786EC0">
      <w:pPr>
        <w:rPr>
          <w:rFonts w:ascii="Verdana" w:hAnsi="Verdana"/>
          <w:sz w:val="18"/>
          <w:szCs w:val="18"/>
        </w:rPr>
      </w:pPr>
    </w:p>
    <w:p w14:paraId="1504A0DD" w14:textId="08193EB6" w:rsidR="00EF568E" w:rsidRPr="009438AF" w:rsidRDefault="00093BBF" w:rsidP="00786EC0">
      <w:pPr>
        <w:rPr>
          <w:rFonts w:ascii="Verdana" w:hAnsi="Verdana"/>
          <w:b/>
          <w:bCs/>
          <w:sz w:val="18"/>
          <w:szCs w:val="18"/>
        </w:rPr>
      </w:pPr>
      <w:r w:rsidRPr="009438AF">
        <w:rPr>
          <w:rFonts w:ascii="Verdana" w:hAnsi="Verdana"/>
          <w:b/>
          <w:bCs/>
          <w:sz w:val="18"/>
          <w:szCs w:val="18"/>
        </w:rPr>
        <w:t>Transport/Rücktransport/Aufbereitung:</w:t>
      </w:r>
    </w:p>
    <w:p w14:paraId="18BB77EE" w14:textId="31B20782" w:rsidR="00C23ECA" w:rsidRDefault="00C23ECA" w:rsidP="00C23EC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Beschreibung Rücknahme</w:t>
      </w:r>
      <w:r w:rsidR="00F71419">
        <w:rPr>
          <w:rFonts w:ascii="Verdana" w:hAnsi="Verdana"/>
          <w:sz w:val="18"/>
          <w:szCs w:val="18"/>
        </w:rPr>
        <w:t>-</w:t>
      </w:r>
      <w:r w:rsidR="00FB7D51">
        <w:rPr>
          <w:rFonts w:ascii="Verdana" w:hAnsi="Verdana"/>
          <w:sz w:val="18"/>
          <w:szCs w:val="18"/>
        </w:rPr>
        <w:t>/Rücktransport</w:t>
      </w:r>
      <w:r>
        <w:rPr>
          <w:rFonts w:ascii="Verdana" w:hAnsi="Verdana"/>
          <w:sz w:val="18"/>
          <w:szCs w:val="18"/>
        </w:rPr>
        <w:t>system (Funktionsweise, Kundeninformationen):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C23ECA" w14:paraId="50F33D33" w14:textId="77777777" w:rsidTr="00061D6A">
        <w:tc>
          <w:tcPr>
            <w:tcW w:w="9628" w:type="dxa"/>
            <w:shd w:val="clear" w:color="auto" w:fill="E5EFFB"/>
          </w:tcPr>
          <w:p w14:paraId="6AF49E8E" w14:textId="77777777" w:rsidR="00C23ECA" w:rsidRDefault="00C23ECA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45739729" w14:textId="77777777" w:rsidR="00C23ECA" w:rsidRDefault="00C23ECA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7E7AD72F" w14:textId="77777777" w:rsidR="00C23ECA" w:rsidRDefault="00C23ECA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499E175E" w14:textId="77777777" w:rsidR="00C23ECA" w:rsidRDefault="00C23ECA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3544EFB" w14:textId="601174D2" w:rsidR="00EF568E" w:rsidRDefault="00EF568E" w:rsidP="00786EC0">
      <w:pPr>
        <w:rPr>
          <w:rFonts w:ascii="Verdana" w:hAnsi="Verdana"/>
          <w:sz w:val="18"/>
          <w:szCs w:val="18"/>
        </w:rPr>
      </w:pPr>
    </w:p>
    <w:p w14:paraId="107EF9CB" w14:textId="4B87874F" w:rsidR="00EF568E" w:rsidRDefault="00C23ECA" w:rsidP="00786EC0">
      <w:pPr>
        <w:rPr>
          <w:rFonts w:ascii="Verdana" w:hAnsi="Verdana"/>
          <w:sz w:val="18"/>
          <w:szCs w:val="18"/>
        </w:rPr>
      </w:pPr>
      <w:r w:rsidRPr="009438AF">
        <w:rPr>
          <w:rFonts w:ascii="Verdana" w:hAnsi="Verdana"/>
          <w:b/>
          <w:bCs/>
          <w:sz w:val="18"/>
          <w:szCs w:val="18"/>
        </w:rPr>
        <w:t>Anreizsysteme</w:t>
      </w:r>
      <w:r w:rsidR="002B1AAB">
        <w:rPr>
          <w:rFonts w:ascii="Verdana" w:hAnsi="Verdana"/>
          <w:sz w:val="18"/>
          <w:szCs w:val="18"/>
        </w:rPr>
        <w:t>,</w:t>
      </w:r>
      <w:r w:rsidRPr="00C23ECA">
        <w:rPr>
          <w:rFonts w:ascii="Verdana" w:hAnsi="Verdana"/>
          <w:sz w:val="18"/>
          <w:szCs w:val="18"/>
        </w:rPr>
        <w:t xml:space="preserve"> </w:t>
      </w:r>
      <w:r w:rsidR="00031F61">
        <w:rPr>
          <w:rFonts w:ascii="Verdana" w:hAnsi="Verdana"/>
          <w:sz w:val="18"/>
          <w:szCs w:val="18"/>
        </w:rPr>
        <w:t>Z</w:t>
      </w:r>
      <w:r>
        <w:rPr>
          <w:rFonts w:ascii="Verdana" w:hAnsi="Verdana"/>
          <w:sz w:val="18"/>
          <w:szCs w:val="18"/>
        </w:rPr>
        <w:t xml:space="preserve">utreffendes bitte ankreuzen: 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C23ECA" w:rsidRPr="00B441AF" w14:paraId="54BD90BD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55CC29C" w14:textId="77777777" w:rsidR="00C23ECA" w:rsidRPr="00360FCA" w:rsidRDefault="00C23ECA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22A2A5C1" w14:textId="0AB3B9CB" w:rsidR="00C23ECA" w:rsidRPr="00B441AF" w:rsidRDefault="00C23ECA" w:rsidP="00061D6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Pfand/ nachgelagertes Pfand</w:t>
            </w:r>
          </w:p>
        </w:tc>
      </w:tr>
      <w:tr w:rsidR="00C23ECA" w:rsidRPr="00B441AF" w14:paraId="5DE4A6F4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7668246" w14:textId="77777777" w:rsidR="00C23ECA" w:rsidRPr="00611A3B" w:rsidRDefault="00C23ECA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02A06238" w14:textId="1469BA73" w:rsidR="00C23ECA" w:rsidRPr="00B441AF" w:rsidRDefault="00C23ECA" w:rsidP="00061D6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Gutschein/ Gutschrift</w:t>
            </w:r>
          </w:p>
        </w:tc>
      </w:tr>
      <w:tr w:rsidR="00C23ECA" w:rsidRPr="00B441AF" w14:paraId="63DFCF98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7E5C9B8" w14:textId="77777777" w:rsidR="00C23ECA" w:rsidRPr="00611A3B" w:rsidRDefault="00C23ECA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3578519D" w14:textId="79F1BE9A" w:rsidR="00C23ECA" w:rsidRPr="00B441AF" w:rsidRDefault="00C23ECA" w:rsidP="00C23ECA">
            <w:pPr>
              <w:pStyle w:val="AufzhlungPunkt1"/>
              <w:numPr>
                <w:ilvl w:val="0"/>
                <w:numId w:val="0"/>
              </w:numPr>
            </w:pPr>
            <w:r>
              <w:t>kein Anreizsystem</w:t>
            </w:r>
          </w:p>
        </w:tc>
      </w:tr>
      <w:tr w:rsidR="00C23ECA" w:rsidRPr="00B441AF" w14:paraId="1DDE75A4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C2BF913" w14:textId="77777777" w:rsidR="00C23ECA" w:rsidRPr="00611A3B" w:rsidRDefault="00C23ECA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5DFF153C" w14:textId="16C2CC0C" w:rsidR="00C23ECA" w:rsidRPr="00B441AF" w:rsidRDefault="00C23ECA" w:rsidP="00C23EC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 xml:space="preserve">Sonstiges, </w:t>
            </w:r>
          </w:p>
        </w:tc>
      </w:tr>
    </w:tbl>
    <w:p w14:paraId="176DC599" w14:textId="246C9703" w:rsidR="00C23ECA" w:rsidRDefault="00C23ECA" w:rsidP="00C23EC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Beschreibung: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C23ECA" w14:paraId="2F754DDC" w14:textId="77777777" w:rsidTr="00061D6A">
        <w:tc>
          <w:tcPr>
            <w:tcW w:w="9628" w:type="dxa"/>
            <w:shd w:val="clear" w:color="auto" w:fill="E5EFFB"/>
          </w:tcPr>
          <w:p w14:paraId="682BB961" w14:textId="77777777" w:rsidR="00C23ECA" w:rsidRDefault="00C23ECA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42E067F3" w14:textId="77777777" w:rsidR="00031F61" w:rsidRDefault="00031F61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69424C48" w14:textId="77777777" w:rsidR="00031F61" w:rsidRDefault="00031F61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DE0C453" w14:textId="77777777" w:rsidR="00EF568E" w:rsidRDefault="00EF568E" w:rsidP="00786EC0">
      <w:pPr>
        <w:rPr>
          <w:rFonts w:ascii="Verdana" w:hAnsi="Verdana"/>
          <w:sz w:val="18"/>
          <w:szCs w:val="18"/>
        </w:rPr>
      </w:pPr>
    </w:p>
    <w:p w14:paraId="4B122CB7" w14:textId="3CF833DA" w:rsidR="00137C0C" w:rsidRPr="00D1395A" w:rsidRDefault="008B7093" w:rsidP="00137C0C">
      <w:pPr>
        <w:rPr>
          <w:rFonts w:ascii="Verdana" w:hAnsi="Verdana"/>
          <w:b/>
          <w:bCs/>
          <w:sz w:val="18"/>
          <w:szCs w:val="18"/>
          <w:u w:val="single"/>
        </w:rPr>
      </w:pPr>
      <w:r w:rsidRPr="00137C0C">
        <w:rPr>
          <w:rFonts w:ascii="Verdana" w:hAnsi="Verdana"/>
          <w:b/>
          <w:bCs/>
          <w:sz w:val="18"/>
          <w:szCs w:val="18"/>
          <w:u w:val="single"/>
        </w:rPr>
        <w:t>3.2 Optimierung des Rücktransports</w:t>
      </w:r>
    </w:p>
    <w:p w14:paraId="286132D4" w14:textId="2B09E050" w:rsidR="00137C0C" w:rsidRDefault="000E0C92" w:rsidP="00137C0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Reduzierung des Totraums, </w:t>
      </w:r>
      <w:r w:rsidR="00137C0C">
        <w:rPr>
          <w:rFonts w:ascii="Verdana" w:hAnsi="Verdana"/>
          <w:sz w:val="18"/>
          <w:szCs w:val="18"/>
        </w:rPr>
        <w:t xml:space="preserve">Zutreffendes bitte ankreuzen: 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137C0C" w:rsidRPr="00B441AF" w14:paraId="7FFF1E61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3E7C45C" w14:textId="77777777" w:rsidR="00137C0C" w:rsidRPr="00360FCA" w:rsidRDefault="00137C0C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60FC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360FCA">
              <w:rPr>
                <w:rFonts w:ascii="Verdana" w:hAnsi="Verdana" w:cs="Arial"/>
                <w:sz w:val="18"/>
                <w:szCs w:val="18"/>
              </w:rPr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0FCA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5D64D2FD" w14:textId="77777777" w:rsidR="00137C0C" w:rsidRPr="00B441AF" w:rsidRDefault="00137C0C" w:rsidP="00061D6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Stapelbarkeit</w:t>
            </w:r>
          </w:p>
        </w:tc>
      </w:tr>
      <w:tr w:rsidR="00137C0C" w:rsidRPr="00B441AF" w14:paraId="4A540D70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93D73B5" w14:textId="77777777" w:rsidR="00137C0C" w:rsidRPr="00611A3B" w:rsidRDefault="00137C0C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58CEC5A" w14:textId="77777777" w:rsidR="00137C0C" w:rsidRPr="00B441AF" w:rsidRDefault="00137C0C" w:rsidP="00061D6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Nestbarkeit</w:t>
            </w:r>
          </w:p>
        </w:tc>
      </w:tr>
      <w:tr w:rsidR="00137C0C" w:rsidRPr="00B441AF" w14:paraId="4AF2527D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5946C3D" w14:textId="77777777" w:rsidR="00137C0C" w:rsidRPr="00611A3B" w:rsidRDefault="00137C0C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A091EDF" w14:textId="77777777" w:rsidR="00137C0C" w:rsidRPr="00B441AF" w:rsidRDefault="00137C0C" w:rsidP="00061D6A">
            <w:pPr>
              <w:pStyle w:val="AufzhlungPunkt1"/>
              <w:numPr>
                <w:ilvl w:val="0"/>
                <w:numId w:val="0"/>
              </w:numPr>
            </w:pPr>
            <w:r>
              <w:t>Faltbare Leerverpackungen</w:t>
            </w:r>
          </w:p>
        </w:tc>
      </w:tr>
      <w:tr w:rsidR="00137C0C" w:rsidRPr="00B441AF" w14:paraId="58C21D1F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D535A74" w14:textId="77777777" w:rsidR="00137C0C" w:rsidRPr="00611A3B" w:rsidRDefault="00137C0C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11C1F434" w14:textId="77777777" w:rsidR="00137C0C" w:rsidRPr="00B441AF" w:rsidRDefault="00137C0C" w:rsidP="00061D6A">
            <w:pPr>
              <w:pStyle w:val="AufzhlungPunkt1"/>
              <w:numPr>
                <w:ilvl w:val="0"/>
                <w:numId w:val="0"/>
              </w:numPr>
              <w:ind w:left="426" w:hanging="426"/>
            </w:pPr>
            <w:r>
              <w:t>Nutzung von Leerkapazitäten</w:t>
            </w:r>
          </w:p>
        </w:tc>
      </w:tr>
      <w:tr w:rsidR="00137C0C" w:rsidRPr="00B441AF" w14:paraId="116D693F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9E40AE0" w14:textId="77777777" w:rsidR="00137C0C" w:rsidRPr="00611A3B" w:rsidRDefault="00137C0C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2C81FA55" w14:textId="77777777" w:rsidR="00137C0C" w:rsidRPr="00B441AF" w:rsidRDefault="00137C0C" w:rsidP="00061D6A">
            <w:pPr>
              <w:pStyle w:val="AufzhlungPunkt1"/>
              <w:numPr>
                <w:ilvl w:val="0"/>
                <w:numId w:val="0"/>
              </w:numPr>
            </w:pPr>
            <w:r>
              <w:t>Rückversand von Retouren</w:t>
            </w:r>
          </w:p>
        </w:tc>
      </w:tr>
      <w:tr w:rsidR="00137C0C" w:rsidRPr="00B441AF" w14:paraId="2DDE389D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D6B4B9D" w14:textId="77777777" w:rsidR="00137C0C" w:rsidRPr="00611A3B" w:rsidRDefault="00137C0C" w:rsidP="00061D6A">
            <w:pPr>
              <w:spacing w:before="20" w:after="2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11A3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Kontrollkästchen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A3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Pr="00611A3B">
              <w:rPr>
                <w:rFonts w:ascii="Verdana" w:hAnsi="Verdana" w:cs="Arial"/>
                <w:sz w:val="18"/>
                <w:szCs w:val="18"/>
              </w:rPr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611A3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08408295" w14:textId="77777777" w:rsidR="00137C0C" w:rsidRPr="00B441AF" w:rsidRDefault="00137C0C" w:rsidP="00061D6A">
            <w:pPr>
              <w:pStyle w:val="AufzhlungPunkt1"/>
              <w:numPr>
                <w:ilvl w:val="0"/>
                <w:numId w:val="0"/>
              </w:numPr>
            </w:pPr>
            <w:r>
              <w:t>Sonstiges,</w:t>
            </w:r>
          </w:p>
        </w:tc>
      </w:tr>
    </w:tbl>
    <w:p w14:paraId="412EB880" w14:textId="77777777" w:rsidR="00137C0C" w:rsidRDefault="00137C0C" w:rsidP="00137C0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Beschreibung: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137C0C" w14:paraId="29C1034C" w14:textId="77777777" w:rsidTr="00061D6A">
        <w:tc>
          <w:tcPr>
            <w:tcW w:w="9628" w:type="dxa"/>
            <w:shd w:val="clear" w:color="auto" w:fill="E5EFFB"/>
          </w:tcPr>
          <w:p w14:paraId="02748C58" w14:textId="77777777" w:rsidR="00137C0C" w:rsidRDefault="00137C0C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3DDED14C" w14:textId="77777777" w:rsidR="00031F61" w:rsidRDefault="00031F61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1D762A4B" w14:textId="77777777" w:rsidR="00031F61" w:rsidRDefault="00031F61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3868DBB2" w14:textId="77777777" w:rsidR="00031F61" w:rsidRDefault="00031F61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E115AE9" w14:textId="77777777" w:rsidR="00137C0C" w:rsidRDefault="00137C0C" w:rsidP="00137C0C">
      <w:pPr>
        <w:rPr>
          <w:rFonts w:ascii="Verdana" w:hAnsi="Verdana"/>
          <w:sz w:val="18"/>
          <w:szCs w:val="18"/>
        </w:rPr>
      </w:pPr>
    </w:p>
    <w:p w14:paraId="4C4EE39F" w14:textId="35278DF5" w:rsidR="00137C0C" w:rsidRDefault="004B0D3D" w:rsidP="00137C0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Sofern eine Reduzierung des Totraums </w:t>
      </w:r>
      <w:r w:rsidRPr="00D24F9C">
        <w:rPr>
          <w:rFonts w:ascii="Verdana" w:hAnsi="Verdana"/>
          <w:bCs/>
          <w:sz w:val="18"/>
          <w:szCs w:val="18"/>
          <w:u w:val="single"/>
        </w:rPr>
        <w:t>nicht</w:t>
      </w:r>
      <w:r>
        <w:rPr>
          <w:rFonts w:ascii="Verdana" w:hAnsi="Verdana"/>
          <w:bCs/>
          <w:sz w:val="18"/>
          <w:szCs w:val="18"/>
        </w:rPr>
        <w:t xml:space="preserve"> möglich ist, begründen Sie bitte: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28"/>
      </w:tblGrid>
      <w:tr w:rsidR="00137C0C" w14:paraId="6C8C868C" w14:textId="77777777" w:rsidTr="00061D6A">
        <w:tc>
          <w:tcPr>
            <w:tcW w:w="9628" w:type="dxa"/>
            <w:shd w:val="clear" w:color="auto" w:fill="E5EFFB"/>
          </w:tcPr>
          <w:p w14:paraId="6DDB884B" w14:textId="77777777" w:rsidR="00137C0C" w:rsidRDefault="00137C0C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583EA46B" w14:textId="77777777" w:rsidR="008142D2" w:rsidRDefault="008142D2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23860981" w14:textId="77777777" w:rsidR="008142D2" w:rsidRDefault="008142D2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097F1D1D" w14:textId="77777777" w:rsidR="008142D2" w:rsidRDefault="008142D2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D918AEB" w14:textId="77777777" w:rsidR="007528B4" w:rsidRDefault="007528B4" w:rsidP="00786EC0">
      <w:pPr>
        <w:rPr>
          <w:rFonts w:ascii="Verdana" w:hAnsi="Verdana"/>
          <w:sz w:val="18"/>
          <w:szCs w:val="18"/>
        </w:rPr>
      </w:pPr>
    </w:p>
    <w:p w14:paraId="674ABB66" w14:textId="497DBE74" w:rsidR="00031F61" w:rsidRPr="009438AF" w:rsidRDefault="00206AC9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  <w:u w:val="single"/>
        </w:rPr>
        <w:t>3.3 Recyclingfähigkeit der Verpackung</w:t>
      </w:r>
    </w:p>
    <w:p w14:paraId="165DD811" w14:textId="021442DB" w:rsidR="00206AC9" w:rsidRDefault="00031F61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Eine Recyclingfähigkeit der Verpackung von mindestens 90% muss erfüllt sein und über ein Zertifikat nachgewiesen werden. Ausgenommen hievon sind Verpackungen mit einem Holz/Baumwolle/Naturfaser-Gehalt von mindestens 95%.</w:t>
      </w:r>
    </w:p>
    <w:p w14:paraId="4A2D4DE0" w14:textId="77777777" w:rsidR="00031F61" w:rsidRDefault="00031F61" w:rsidP="00786EC0">
      <w:pPr>
        <w:rPr>
          <w:rFonts w:ascii="Verdana" w:hAnsi="Verdana"/>
          <w:sz w:val="18"/>
          <w:szCs w:val="18"/>
        </w:rPr>
      </w:pPr>
    </w:p>
    <w:p w14:paraId="433EC828" w14:textId="77777777" w:rsidR="009438AF" w:rsidRDefault="009438AF" w:rsidP="00786EC0">
      <w:pPr>
        <w:rPr>
          <w:rFonts w:ascii="Verdana" w:hAnsi="Verdana"/>
          <w:sz w:val="18"/>
          <w:szCs w:val="18"/>
        </w:rPr>
      </w:pPr>
    </w:p>
    <w:p w14:paraId="0E74B214" w14:textId="77777777" w:rsidR="009438AF" w:rsidRDefault="009438AF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206AC9" w:rsidRPr="005C1E60" w14:paraId="590E78E4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5CD1F5F" w14:textId="130B4E14" w:rsidR="00206AC9" w:rsidRPr="00DB51B5" w:rsidRDefault="00206AC9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lastRenderedPageBreak/>
              <w:t xml:space="preserve">Verpackung </w:t>
            </w:r>
            <w:r w:rsidR="00031F61">
              <w:rPr>
                <w:rFonts w:ascii="Verdana" w:hAnsi="Verdana"/>
                <w:bCs/>
                <w:sz w:val="18"/>
                <w:szCs w:val="18"/>
              </w:rPr>
              <w:t xml:space="preserve">besteht </w:t>
            </w:r>
            <w:r>
              <w:rPr>
                <w:rFonts w:ascii="Verdana" w:hAnsi="Verdana"/>
                <w:bCs/>
                <w:sz w:val="18"/>
                <w:szCs w:val="18"/>
              </w:rPr>
              <w:t>zu &gt;</w:t>
            </w:r>
            <w:r w:rsidR="00386A80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95</w:t>
            </w:r>
            <w:r w:rsidR="00386A80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% aus Holz/Baumwolle</w:t>
            </w:r>
            <w:r w:rsidR="00031F61">
              <w:rPr>
                <w:rFonts w:ascii="Verdana" w:hAnsi="Verdana"/>
                <w:bCs/>
                <w:sz w:val="18"/>
                <w:szCs w:val="18"/>
              </w:rPr>
              <w:t>/Naturfasern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?                   </w:t>
            </w:r>
            <w:r w:rsidR="00031F61">
              <w:rPr>
                <w:rFonts w:ascii="Verdana" w:hAnsi="Verdana"/>
                <w:bCs/>
                <w:sz w:val="18"/>
                <w:szCs w:val="18"/>
              </w:rPr>
              <w:t xml:space="preserve">             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ja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9395F6B" w14:textId="77777777" w:rsidR="00206AC9" w:rsidRPr="005C1E60" w:rsidRDefault="00206AC9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206AC9" w14:paraId="7C3D9C0F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B40A7AF" w14:textId="77777777" w:rsidR="00206AC9" w:rsidRDefault="00206AC9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A6DAAC9" w14:textId="77777777" w:rsidR="00206AC9" w:rsidRDefault="00206AC9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33B1C486" w14:textId="33BEFFD3" w:rsidR="00206AC9" w:rsidRPr="00206AC9" w:rsidRDefault="00031F61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nein,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206AC9" w:rsidRPr="005C1E60" w14:paraId="1BE2E28E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9FE57E1" w14:textId="60E72D93" w:rsidR="00206AC9" w:rsidRPr="00DB51B5" w:rsidRDefault="00206AC9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Recyclingfähigkeit von mindestens 90</w:t>
            </w:r>
            <w:r w:rsidR="00386A80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% wird erreicht und Zertifikat ist beigefügt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D7E2874" w14:textId="77777777" w:rsidR="00206AC9" w:rsidRPr="005C1E60" w:rsidRDefault="00206AC9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36509A7" w14:textId="77777777" w:rsidR="00206AC9" w:rsidRDefault="00206AC9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p w14:paraId="7AA8301C" w14:textId="41692216" w:rsidR="00B368E5" w:rsidRDefault="00370D2B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370D2B">
        <w:rPr>
          <w:rFonts w:ascii="Verdana" w:hAnsi="Verdana"/>
          <w:b/>
          <w:bCs/>
          <w:sz w:val="18"/>
          <w:szCs w:val="18"/>
          <w:u w:val="single"/>
        </w:rPr>
        <w:t>3.</w:t>
      </w:r>
      <w:r w:rsidR="003D719B">
        <w:rPr>
          <w:rFonts w:ascii="Verdana" w:hAnsi="Verdana"/>
          <w:b/>
          <w:bCs/>
          <w:sz w:val="18"/>
          <w:szCs w:val="18"/>
          <w:u w:val="single"/>
        </w:rPr>
        <w:t>4 Anforderungen an die eingesetzten Materialien</w:t>
      </w:r>
    </w:p>
    <w:p w14:paraId="1CB8D6C3" w14:textId="77777777" w:rsidR="00B368E5" w:rsidRDefault="00B368E5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B368E5" w:rsidRPr="005C1E60" w14:paraId="0AF1C68A" w14:textId="77777777" w:rsidTr="00601AFD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5A2168A4" w14:textId="274C7863" w:rsidR="00B368E5" w:rsidRPr="00DB51B5" w:rsidRDefault="00B368E5" w:rsidP="00601AFD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Eine Übersicht der eingesetzten Materialien ist </w:t>
            </w:r>
            <w:r w:rsidR="00C15431">
              <w:rPr>
                <w:rFonts w:ascii="Verdana" w:hAnsi="Verdana"/>
                <w:bCs/>
                <w:sz w:val="18"/>
                <w:szCs w:val="18"/>
              </w:rPr>
              <w:t>in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Anlage 2 beigefügt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EB82F0C" w14:textId="77777777" w:rsidR="00B368E5" w:rsidRPr="005C1E60" w:rsidRDefault="00B368E5" w:rsidP="00601AF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E8D2518" w14:textId="77777777" w:rsidR="00B368E5" w:rsidRDefault="00B368E5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F71419" w:rsidRPr="005C1E60" w14:paraId="4289CE2E" w14:textId="77777777" w:rsidTr="000E7DFF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283C7E4A" w14:textId="5C6B5DBA" w:rsidR="00F71419" w:rsidRPr="00DB51B5" w:rsidRDefault="00F71419" w:rsidP="000E7DF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Anforderungen werden eingehalten für alle Verpackungen, die in den vergangenen sechs Monaten vor Antragstellung und zukünftig in Verkehr gebracht wurden</w:t>
            </w:r>
            <w:r w:rsidR="006543D7">
              <w:rPr>
                <w:rFonts w:ascii="Verdana" w:hAnsi="Verdana"/>
                <w:bCs/>
                <w:sz w:val="18"/>
                <w:szCs w:val="18"/>
              </w:rPr>
              <w:t>/</w:t>
            </w:r>
            <w:r>
              <w:rPr>
                <w:rFonts w:ascii="Verdana" w:hAnsi="Verdana"/>
                <w:bCs/>
                <w:sz w:val="18"/>
                <w:szCs w:val="18"/>
              </w:rPr>
              <w:t>werden.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33C5B3A7" w14:textId="77777777" w:rsidR="00F71419" w:rsidRPr="005C1E60" w:rsidRDefault="00F71419" w:rsidP="000E7DF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B328730" w14:textId="77777777" w:rsidR="003D719B" w:rsidRDefault="003D719B" w:rsidP="00786EC0">
      <w:pPr>
        <w:rPr>
          <w:rFonts w:ascii="Verdana" w:hAnsi="Verdana"/>
          <w:b/>
          <w:bCs/>
          <w:sz w:val="18"/>
          <w:szCs w:val="18"/>
          <w:u w:val="single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777DC2" w:rsidRPr="005C1E60" w14:paraId="6886479A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E876A98" w14:textId="0A721D38" w:rsidR="00777DC2" w:rsidRPr="00DB51B5" w:rsidRDefault="00777DC2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Holz wird als Material eingesetzt.                                                                                              ja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C11235B" w14:textId="77777777" w:rsidR="00777DC2" w:rsidRPr="005C1E60" w:rsidRDefault="00777DC2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777DC2" w14:paraId="07DD2835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275CE5E" w14:textId="4DCDCC5D" w:rsidR="00777DC2" w:rsidRDefault="00777DC2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C7AA371" w14:textId="77777777" w:rsidR="00777DC2" w:rsidRDefault="00777DC2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5677F32" w14:textId="3C6A9704" w:rsidR="00777DC2" w:rsidRPr="00777DC2" w:rsidRDefault="00777DC2" w:rsidP="00786EC0">
      <w:pPr>
        <w:rPr>
          <w:rFonts w:ascii="Verdana" w:hAnsi="Verdana"/>
          <w:sz w:val="18"/>
          <w:szCs w:val="18"/>
        </w:rPr>
      </w:pPr>
      <w:r w:rsidRPr="00777DC2">
        <w:rPr>
          <w:rFonts w:ascii="Verdana" w:hAnsi="Verdana"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777DC2" w:rsidRPr="005C1E60" w14:paraId="7C2E740D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03B42E0" w14:textId="660773DE" w:rsidR="00777DC2" w:rsidRPr="00DB51B5" w:rsidRDefault="00777DC2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Das gesamte verarbeitete Holz stammt aus legaler und nachhaltiger Waldbewirtschaftung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C816C8F" w14:textId="77777777" w:rsidR="00777DC2" w:rsidRPr="005C1E60" w:rsidRDefault="00777DC2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44BF2462" w14:textId="77777777" w:rsidR="00EF568E" w:rsidRDefault="00EF568E" w:rsidP="00786EC0">
      <w:pPr>
        <w:rPr>
          <w:rFonts w:ascii="Verdana" w:hAnsi="Verdana"/>
          <w:sz w:val="18"/>
          <w:szCs w:val="18"/>
        </w:rPr>
      </w:pPr>
    </w:p>
    <w:p w14:paraId="6A6610E1" w14:textId="77777777" w:rsidR="00CD5A2D" w:rsidRDefault="00CD5A2D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CD5A2D" w:rsidRPr="005C1E60" w14:paraId="367A35EC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6F95CF78" w14:textId="5381D046" w:rsidR="00CD5A2D" w:rsidRPr="00DB51B5" w:rsidRDefault="00CD5A2D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Naturfasern werden als Material eingesetzt.                                                                              ja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6145311E" w14:textId="77777777" w:rsidR="00CD5A2D" w:rsidRPr="005C1E60" w:rsidRDefault="00CD5A2D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CD5A2D" w14:paraId="13364C18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9737967" w14:textId="77777777" w:rsidR="00CD5A2D" w:rsidRDefault="00CD5A2D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E050FA7" w14:textId="77777777" w:rsidR="00CD5A2D" w:rsidRDefault="00CD5A2D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511E0B4" w14:textId="77777777" w:rsidR="00CD5A2D" w:rsidRPr="00777DC2" w:rsidRDefault="00CD5A2D" w:rsidP="00CD5A2D">
      <w:pPr>
        <w:rPr>
          <w:rFonts w:ascii="Verdana" w:hAnsi="Verdana"/>
          <w:sz w:val="18"/>
          <w:szCs w:val="18"/>
        </w:rPr>
      </w:pPr>
      <w:r w:rsidRPr="00777DC2">
        <w:rPr>
          <w:rFonts w:ascii="Verdana" w:hAnsi="Verdana"/>
          <w:sz w:val="18"/>
          <w:szCs w:val="18"/>
        </w:rPr>
        <w:t>Falls ja,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CD5A2D" w:rsidRPr="005C1E60" w14:paraId="7C54804C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9E624C5" w14:textId="44D2AC8D" w:rsidR="00CD5A2D" w:rsidRPr="00DB51B5" w:rsidRDefault="00CD5A2D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Mindestens 70</w:t>
            </w:r>
            <w:r w:rsidR="00DF0499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>% der verarbeiteten Naturfasern stammen aus kontrolliert biologischem Anbau/ kontrolliert biologischer Tierhaltung</w:t>
            </w:r>
            <w:r w:rsidR="005F4444">
              <w:rPr>
                <w:rFonts w:ascii="Verdana" w:hAnsi="Verdana"/>
                <w:bCs/>
                <w:sz w:val="18"/>
                <w:szCs w:val="18"/>
              </w:rPr>
              <w:t xml:space="preserve"> oder aus der Umstellungsphase.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D1D6911" w14:textId="77777777" w:rsidR="00CD5A2D" w:rsidRPr="005C1E60" w:rsidRDefault="00CD5A2D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6B32129" w14:textId="77777777" w:rsidR="00137C0C" w:rsidRDefault="00137C0C" w:rsidP="00786EC0">
      <w:pPr>
        <w:rPr>
          <w:rFonts w:ascii="Verdana" w:hAnsi="Verdana"/>
          <w:sz w:val="18"/>
          <w:szCs w:val="18"/>
        </w:rPr>
      </w:pPr>
    </w:p>
    <w:p w14:paraId="0CD074FC" w14:textId="794D7710" w:rsidR="00137C0C" w:rsidRDefault="00A45D0D" w:rsidP="00786EC0">
      <w:pPr>
        <w:rPr>
          <w:rFonts w:ascii="Verdana" w:hAnsi="Verdana"/>
          <w:sz w:val="18"/>
          <w:szCs w:val="18"/>
        </w:rPr>
      </w:pPr>
      <w:r w:rsidRPr="00A45D0D">
        <w:rPr>
          <w:rFonts w:ascii="Verdana" w:hAnsi="Verdana"/>
          <w:b/>
          <w:bCs/>
          <w:sz w:val="18"/>
          <w:szCs w:val="18"/>
          <w:u w:val="single"/>
        </w:rPr>
        <w:t>3.5 Anforderungen an die Mindestanzahl von Nutzungszyklen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9D25DE" w:rsidRPr="005C1E60" w14:paraId="187B24E8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6B54979" w14:textId="596B267B" w:rsidR="009D25DE" w:rsidRPr="00DB51B5" w:rsidRDefault="009D25DE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Die in 3.5 festgelegten Nutzungszyklen für die entsprechende Produktgruppe werden erfüllt und eine Berechnung gemäß Vergabekriterien ist in Anlage 5 beigefügt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73D04886" w14:textId="77777777" w:rsidR="009D25DE" w:rsidRPr="005C1E60" w:rsidRDefault="009D25DE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210A98C5" w14:textId="77777777" w:rsidR="0004591C" w:rsidRDefault="0004591C" w:rsidP="00786EC0">
      <w:pPr>
        <w:rPr>
          <w:rFonts w:ascii="Verdana" w:hAnsi="Verdana"/>
          <w:sz w:val="18"/>
          <w:szCs w:val="18"/>
        </w:rPr>
      </w:pPr>
    </w:p>
    <w:p w14:paraId="7D0173C4" w14:textId="34B58266" w:rsidR="00735FD6" w:rsidRDefault="00735FD6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Abweichend davon, für Mehrwegsysteme &lt; 5 Jahre </w:t>
      </w:r>
      <w:r w:rsidRPr="009438AF">
        <w:rPr>
          <w:rFonts w:ascii="Verdana" w:hAnsi="Verdana"/>
          <w:sz w:val="18"/>
          <w:szCs w:val="18"/>
          <w:u w:val="single"/>
        </w:rPr>
        <w:t>UND</w:t>
      </w:r>
      <w:r w:rsidRPr="009438AF">
        <w:rPr>
          <w:rFonts w:ascii="Verdana" w:hAnsi="Verdana"/>
          <w:sz w:val="18"/>
          <w:szCs w:val="18"/>
        </w:rPr>
        <w:t xml:space="preserve"> Nicht-Erreichen der in 3.5.1 geforderten Nutzungszyklen</w:t>
      </w:r>
      <w:r>
        <w:rPr>
          <w:rFonts w:ascii="Verdana" w:hAnsi="Verdana"/>
          <w:sz w:val="18"/>
          <w:szCs w:val="18"/>
        </w:rPr>
        <w:t>:</w:t>
      </w:r>
    </w:p>
    <w:p w14:paraId="7C314064" w14:textId="6DCAC6FA" w:rsidR="00137C0C" w:rsidRDefault="00735FD6" w:rsidP="00735FD6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</w:t>
      </w:r>
      <w:r w:rsidR="00BB78F2">
        <w:rPr>
          <w:rFonts w:ascii="Verdana" w:hAnsi="Verdana"/>
          <w:sz w:val="18"/>
          <w:szCs w:val="18"/>
        </w:rPr>
        <w:t>Punkte a) bis c) ausfüllen</w:t>
      </w:r>
      <w:r w:rsidR="0004591C">
        <w:rPr>
          <w:rFonts w:ascii="Verdana" w:hAnsi="Verdana"/>
          <w:sz w:val="18"/>
          <w:szCs w:val="18"/>
        </w:rPr>
        <w:t>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BB78F2" w:rsidRPr="005C1E60" w14:paraId="3987E5CC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1CEF45E1" w14:textId="17405AE9" w:rsidR="00BB78F2" w:rsidRPr="00BB78F2" w:rsidRDefault="00445A34" w:rsidP="00BB78F2">
            <w:pPr>
              <w:pStyle w:val="Listenabsatz"/>
              <w:numPr>
                <w:ilvl w:val="0"/>
                <w:numId w:val="4"/>
              </w:num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Ein </w:t>
            </w:r>
            <w:r w:rsidR="00BB78F2">
              <w:rPr>
                <w:rFonts w:ascii="Verdana" w:hAnsi="Verdana"/>
                <w:bCs/>
                <w:sz w:val="18"/>
                <w:szCs w:val="18"/>
              </w:rPr>
              <w:t>Anreizsystem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ist</w:t>
            </w:r>
            <w:r w:rsidR="00BB78F2">
              <w:rPr>
                <w:rFonts w:ascii="Verdana" w:hAnsi="Verdana"/>
                <w:bCs/>
                <w:sz w:val="18"/>
                <w:szCs w:val="18"/>
              </w:rPr>
              <w:t xml:space="preserve"> vorhanden</w:t>
            </w:r>
            <w:r w:rsidR="00D5183C">
              <w:rPr>
                <w:rFonts w:ascii="Verdana" w:hAnsi="Verdana"/>
                <w:bCs/>
                <w:sz w:val="18"/>
                <w:szCs w:val="18"/>
              </w:rPr>
              <w:t>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225888E1" w14:textId="77777777" w:rsidR="00BB78F2" w:rsidRPr="005C1E60" w:rsidRDefault="00BB78F2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3EBB80DE" w14:textId="3D627CE5" w:rsidR="00BB78F2" w:rsidRPr="00BB78F2" w:rsidRDefault="00BB78F2" w:rsidP="00BB78F2">
      <w:pPr>
        <w:ind w:firstLine="708"/>
        <w:rPr>
          <w:rFonts w:ascii="Verdana" w:hAnsi="Verdana"/>
          <w:sz w:val="18"/>
          <w:szCs w:val="18"/>
        </w:rPr>
      </w:pPr>
      <w:r w:rsidRPr="00BB78F2">
        <w:rPr>
          <w:rFonts w:ascii="Verdana" w:hAnsi="Verdana"/>
          <w:sz w:val="18"/>
          <w:szCs w:val="18"/>
        </w:rPr>
        <w:t>Beschreibung:</w:t>
      </w:r>
    </w:p>
    <w:tbl>
      <w:tblPr>
        <w:tblStyle w:val="Tabellenraster"/>
        <w:tblW w:w="0" w:type="auto"/>
        <w:tblInd w:w="704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924"/>
      </w:tblGrid>
      <w:tr w:rsidR="00BB78F2" w14:paraId="19AA9796" w14:textId="77777777" w:rsidTr="00BB78F2">
        <w:tc>
          <w:tcPr>
            <w:tcW w:w="8924" w:type="dxa"/>
            <w:shd w:val="clear" w:color="auto" w:fill="E5EFFB"/>
          </w:tcPr>
          <w:p w14:paraId="3A4B8C35" w14:textId="77777777" w:rsidR="00BB78F2" w:rsidRDefault="00BB78F2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7F4E92A2" w14:textId="77777777" w:rsidR="00BB78F2" w:rsidRDefault="00BB78F2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045C58B3" w14:textId="77777777" w:rsidR="00BB78F2" w:rsidRDefault="00BB78F2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65C38AA4" w14:textId="77777777" w:rsidR="00BB78F2" w:rsidRDefault="00BB78F2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83751FA" w14:textId="77777777" w:rsidR="00BB78F2" w:rsidRDefault="00BB78F2" w:rsidP="00BB78F2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BB78F2" w:rsidRPr="005C1E60" w14:paraId="77424128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3C84F1E6" w14:textId="4064256E" w:rsidR="00BB78F2" w:rsidRPr="00BB78F2" w:rsidRDefault="00BB78F2" w:rsidP="00BB78F2">
            <w:pPr>
              <w:pStyle w:val="Listenabsatz"/>
              <w:numPr>
                <w:ilvl w:val="0"/>
                <w:numId w:val="4"/>
              </w:num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Mitnahme/Abholung bzw. Postversand der Mehrwerg-Verpackung?                      </w:t>
            </w:r>
            <w:r w:rsidRPr="00BB78F2">
              <w:rPr>
                <w:rFonts w:ascii="Verdana" w:hAnsi="Verdana"/>
                <w:sz w:val="18"/>
                <w:szCs w:val="18"/>
              </w:rPr>
              <w:t xml:space="preserve">            </w:t>
            </w:r>
            <w:r w:rsidRPr="00BB78F2">
              <w:rPr>
                <w:rFonts w:ascii="Verdana" w:hAnsi="Verdana"/>
                <w:bCs/>
                <w:sz w:val="18"/>
                <w:szCs w:val="18"/>
              </w:rPr>
              <w:t xml:space="preserve"> ja 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340C7EA" w14:textId="77777777" w:rsidR="00BB78F2" w:rsidRPr="005C1E60" w:rsidRDefault="00BB78F2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BB78F2" w14:paraId="646AFF53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43CAA3FA" w14:textId="77777777" w:rsidR="00BB78F2" w:rsidRDefault="00BB78F2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nein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0017ED1" w14:textId="77777777" w:rsidR="00BB78F2" w:rsidRDefault="00BB78F2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3B0F196D" w14:textId="7DC8E9E1" w:rsidR="00BB78F2" w:rsidRPr="00BB78F2" w:rsidRDefault="00BB78F2" w:rsidP="00BB78F2">
      <w:pPr>
        <w:ind w:firstLine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Falls nein,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4"/>
        <w:gridCol w:w="6084"/>
      </w:tblGrid>
      <w:tr w:rsidR="00BB78F2" w:rsidRPr="00A56751" w14:paraId="16DF4BB1" w14:textId="77777777" w:rsidTr="00BB78F2">
        <w:tc>
          <w:tcPr>
            <w:tcW w:w="3544" w:type="dxa"/>
            <w:tcBorders>
              <w:top w:val="nil"/>
              <w:left w:val="nil"/>
              <w:bottom w:val="nil"/>
            </w:tcBorders>
          </w:tcPr>
          <w:p w14:paraId="1AD40140" w14:textId="6CBFBCBF" w:rsidR="00BB78F2" w:rsidRPr="00BB78F2" w:rsidRDefault="00BB78F2" w:rsidP="00BB78F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</w:t>
            </w:r>
            <w:r w:rsidRPr="00BB78F2">
              <w:rPr>
                <w:rFonts w:ascii="Verdana" w:hAnsi="Verdana"/>
                <w:sz w:val="18"/>
                <w:szCs w:val="18"/>
              </w:rPr>
              <w:t>Art der Rücknahmestelle:</w:t>
            </w:r>
          </w:p>
        </w:tc>
        <w:tc>
          <w:tcPr>
            <w:tcW w:w="6084" w:type="dxa"/>
            <w:shd w:val="clear" w:color="auto" w:fill="E5EFFB"/>
          </w:tcPr>
          <w:p w14:paraId="5240B151" w14:textId="77777777" w:rsidR="00BB78F2" w:rsidRPr="00A56751" w:rsidRDefault="00BB78F2" w:rsidP="00BB78F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BB78F2" w:rsidRPr="00A56751" w14:paraId="5F44C2C7" w14:textId="77777777" w:rsidTr="00BB78F2">
        <w:tc>
          <w:tcPr>
            <w:tcW w:w="3544" w:type="dxa"/>
            <w:tcBorders>
              <w:top w:val="nil"/>
              <w:left w:val="nil"/>
              <w:bottom w:val="nil"/>
            </w:tcBorders>
          </w:tcPr>
          <w:p w14:paraId="0F6781EC" w14:textId="6B9BFFED" w:rsidR="00BB78F2" w:rsidRPr="00A56751" w:rsidRDefault="00BB78F2" w:rsidP="00BB78F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Anzahl der Rücknahmestellen</w:t>
            </w:r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6084" w:type="dxa"/>
            <w:shd w:val="clear" w:color="auto" w:fill="E5EFFB"/>
          </w:tcPr>
          <w:p w14:paraId="10EFEC31" w14:textId="77777777" w:rsidR="00BB78F2" w:rsidRPr="00A56751" w:rsidRDefault="00BB78F2" w:rsidP="00BB78F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7D6BA924" w14:textId="77777777" w:rsidR="00BB78F2" w:rsidRDefault="00BB78F2" w:rsidP="00BB78F2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CD5191" w:rsidRPr="005C1E60" w14:paraId="4E083CBB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3ACAE24" w14:textId="1AEC5A50" w:rsidR="00CD5191" w:rsidRPr="00DB51B5" w:rsidRDefault="00D5406B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Die durchschnittliche Distanz zur Rück</w:t>
            </w:r>
            <w:r w:rsidR="00F0591B">
              <w:rPr>
                <w:rFonts w:ascii="Verdana" w:hAnsi="Verdana"/>
                <w:bCs/>
                <w:sz w:val="18"/>
                <w:szCs w:val="18"/>
              </w:rPr>
              <w:t>nahme</w:t>
            </w:r>
            <w:r>
              <w:rPr>
                <w:rFonts w:ascii="Verdana" w:hAnsi="Verdana"/>
                <w:bCs/>
                <w:sz w:val="18"/>
                <w:szCs w:val="18"/>
              </w:rPr>
              <w:t>stelle ist &lt; 5 km.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42A1A373" w14:textId="77777777" w:rsidR="00CD5191" w:rsidRPr="005C1E60" w:rsidRDefault="00CD5191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F82B028" w14:textId="77777777" w:rsidR="00CD5191" w:rsidRDefault="00CD5191" w:rsidP="00BB78F2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7525BF" w:rsidRPr="005C1E60" w14:paraId="4ACC41FA" w14:textId="77777777" w:rsidTr="008914C6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DBB40FF" w14:textId="61672621" w:rsidR="007525BF" w:rsidRPr="00DB51B5" w:rsidRDefault="007525BF" w:rsidP="008914C6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       Ein Nachweis der Einhaltung der </w:t>
            </w:r>
            <w:r w:rsidR="00A73C77">
              <w:rPr>
                <w:rFonts w:ascii="Verdana" w:hAnsi="Verdana"/>
                <w:bCs/>
                <w:sz w:val="18"/>
                <w:szCs w:val="18"/>
              </w:rPr>
              <w:t>durchschnittlichen</w:t>
            </w:r>
            <w:r w:rsidR="0048049F">
              <w:rPr>
                <w:rFonts w:ascii="Verdana" w:hAnsi="Verdana"/>
                <w:bCs/>
                <w:sz w:val="18"/>
                <w:szCs w:val="18"/>
              </w:rPr>
              <w:t xml:space="preserve"> Distanz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ist beigefügt.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13B967B5" w14:textId="77777777" w:rsidR="007525BF" w:rsidRPr="005C1E60" w:rsidRDefault="007525BF" w:rsidP="008914C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17D2FE43" w14:textId="77777777" w:rsidR="00CD5191" w:rsidRDefault="00CD5191" w:rsidP="00BB78F2">
      <w:pPr>
        <w:rPr>
          <w:rFonts w:ascii="Verdana" w:hAnsi="Verdana"/>
          <w:sz w:val="18"/>
          <w:szCs w:val="18"/>
        </w:rPr>
      </w:pPr>
    </w:p>
    <w:p w14:paraId="7EBDD9CF" w14:textId="25A25F90" w:rsidR="00470495" w:rsidRPr="00470495" w:rsidRDefault="00445A34" w:rsidP="00470495">
      <w:pPr>
        <w:pStyle w:val="Listenabsatz"/>
        <w:numPr>
          <w:ilvl w:val="0"/>
          <w:numId w:val="4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Performance des Systems: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3"/>
        <w:gridCol w:w="2965"/>
      </w:tblGrid>
      <w:tr w:rsidR="00470495" w:rsidRPr="00A56751" w14:paraId="52D68151" w14:textId="77777777" w:rsidTr="009438AF">
        <w:tc>
          <w:tcPr>
            <w:tcW w:w="6663" w:type="dxa"/>
            <w:tcBorders>
              <w:top w:val="nil"/>
              <w:left w:val="nil"/>
              <w:bottom w:val="nil"/>
            </w:tcBorders>
          </w:tcPr>
          <w:p w14:paraId="5459D1C9" w14:textId="6138E6CF" w:rsidR="00470495" w:rsidRPr="00A56751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Anzahl Mehrweg-Verpackungen im System insgesamt:</w:t>
            </w:r>
          </w:p>
        </w:tc>
        <w:tc>
          <w:tcPr>
            <w:tcW w:w="2965" w:type="dxa"/>
            <w:shd w:val="clear" w:color="auto" w:fill="E5EFFB"/>
          </w:tcPr>
          <w:p w14:paraId="14D1E1F7" w14:textId="77777777" w:rsidR="00470495" w:rsidRPr="00A56751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E1157C3" w14:textId="77777777" w:rsidR="00470495" w:rsidRDefault="004704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3"/>
        <w:gridCol w:w="2965"/>
      </w:tblGrid>
      <w:tr w:rsidR="00470495" w:rsidRPr="00A56751" w14:paraId="67090C36" w14:textId="77777777" w:rsidTr="009438AF">
        <w:tc>
          <w:tcPr>
            <w:tcW w:w="6663" w:type="dxa"/>
            <w:tcBorders>
              <w:top w:val="nil"/>
              <w:left w:val="nil"/>
              <w:bottom w:val="nil"/>
            </w:tcBorders>
          </w:tcPr>
          <w:p w14:paraId="29351A32" w14:textId="3F8F6685" w:rsidR="00470495" w:rsidRPr="00A56751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Anzahl der monatlichen Nutzung</w:t>
            </w:r>
            <w:r w:rsidR="00DF0499">
              <w:rPr>
                <w:rFonts w:ascii="Verdana" w:hAnsi="Verdana"/>
                <w:sz w:val="18"/>
                <w:szCs w:val="18"/>
              </w:rPr>
              <w:t>en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2965" w:type="dxa"/>
            <w:shd w:val="clear" w:color="auto" w:fill="E5EFFB"/>
          </w:tcPr>
          <w:p w14:paraId="753AACEE" w14:textId="77777777" w:rsidR="00470495" w:rsidRPr="00A56751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0A5991A5" w14:textId="77777777" w:rsidR="00470495" w:rsidRDefault="00470495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3"/>
        <w:gridCol w:w="2965"/>
      </w:tblGrid>
      <w:tr w:rsidR="00470495" w:rsidRPr="00A56751" w14:paraId="252ADDCE" w14:textId="77777777" w:rsidTr="009438AF">
        <w:tc>
          <w:tcPr>
            <w:tcW w:w="6663" w:type="dxa"/>
            <w:tcBorders>
              <w:top w:val="nil"/>
              <w:left w:val="nil"/>
              <w:bottom w:val="nil"/>
            </w:tcBorders>
          </w:tcPr>
          <w:p w14:paraId="23050527" w14:textId="77777777" w:rsidR="00470495" w:rsidRPr="00A56751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Anzahl aussortierter/nicht zurückgegebener Verpackungen:</w:t>
            </w:r>
          </w:p>
        </w:tc>
        <w:tc>
          <w:tcPr>
            <w:tcW w:w="2965" w:type="dxa"/>
            <w:shd w:val="clear" w:color="auto" w:fill="E5EFFB"/>
          </w:tcPr>
          <w:p w14:paraId="12A37E24" w14:textId="77777777" w:rsidR="00470495" w:rsidRPr="00A56751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A5A0242" w14:textId="77777777" w:rsidR="00137C0C" w:rsidRDefault="00137C0C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3"/>
        <w:gridCol w:w="2965"/>
      </w:tblGrid>
      <w:tr w:rsidR="00470495" w:rsidRPr="00A56751" w14:paraId="29B9E080" w14:textId="77777777" w:rsidTr="009438AF">
        <w:tc>
          <w:tcPr>
            <w:tcW w:w="6663" w:type="dxa"/>
            <w:tcBorders>
              <w:top w:val="nil"/>
              <w:left w:val="nil"/>
              <w:bottom w:val="nil"/>
            </w:tcBorders>
          </w:tcPr>
          <w:p w14:paraId="33BC13E6" w14:textId="78517558" w:rsidR="00470495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Dauer eines </w:t>
            </w:r>
            <w:r w:rsidR="00DF0499">
              <w:rPr>
                <w:rFonts w:ascii="Verdana" w:hAnsi="Verdana"/>
                <w:sz w:val="18"/>
                <w:szCs w:val="18"/>
              </w:rPr>
              <w:t xml:space="preserve">durchschnittlichen </w:t>
            </w:r>
            <w:r>
              <w:rPr>
                <w:rFonts w:ascii="Verdana" w:hAnsi="Verdana"/>
                <w:sz w:val="18"/>
                <w:szCs w:val="18"/>
              </w:rPr>
              <w:t>Nutzungszyklus (ggf</w:t>
            </w:r>
            <w:r w:rsidR="00B433D9">
              <w:rPr>
                <w:rFonts w:ascii="Verdana" w:hAnsi="Verdana"/>
                <w:sz w:val="18"/>
                <w:szCs w:val="18"/>
              </w:rPr>
              <w:t>.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92219B">
              <w:rPr>
                <w:rFonts w:ascii="Verdana" w:hAnsi="Verdana"/>
                <w:sz w:val="18"/>
                <w:szCs w:val="18"/>
              </w:rPr>
              <w:t>Schätzung)</w:t>
            </w:r>
            <w:r w:rsidR="00DF0499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1412EF7E" w14:textId="5C36BDBB" w:rsidR="00470495" w:rsidRPr="00470495" w:rsidRDefault="00470495" w:rsidP="00061D6A">
            <w:pPr>
              <w:rPr>
                <w:rFonts w:ascii="Verdana" w:hAnsi="Verdana"/>
                <w:sz w:val="18"/>
                <w:szCs w:val="18"/>
                <w:u w:val="single"/>
              </w:rPr>
            </w:pPr>
            <w:r w:rsidRPr="00470495">
              <w:rPr>
                <w:rFonts w:ascii="Verdana" w:hAnsi="Verdana"/>
                <w:sz w:val="18"/>
                <w:szCs w:val="18"/>
              </w:rPr>
              <w:t xml:space="preserve">         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470495">
              <w:rPr>
                <w:rFonts w:ascii="Verdana" w:hAnsi="Verdana"/>
                <w:sz w:val="18"/>
                <w:szCs w:val="18"/>
                <w:u w:val="single"/>
              </w:rPr>
              <w:t xml:space="preserve">ODER </w:t>
            </w:r>
          </w:p>
          <w:p w14:paraId="754A1369" w14:textId="0C4153D9" w:rsidR="00470495" w:rsidRPr="00A56751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maximale Verweildauer beim Endabnehmer</w:t>
            </w:r>
            <w:r w:rsidR="00A25FCE">
              <w:rPr>
                <w:rFonts w:ascii="Verdana" w:hAnsi="Verdana"/>
                <w:sz w:val="18"/>
                <w:szCs w:val="18"/>
              </w:rPr>
              <w:t xml:space="preserve"> (max.</w:t>
            </w:r>
            <w:r w:rsidR="004C79EB">
              <w:rPr>
                <w:rFonts w:ascii="Verdana" w:hAnsi="Verdana"/>
                <w:sz w:val="18"/>
                <w:szCs w:val="18"/>
              </w:rPr>
              <w:t xml:space="preserve"> </w:t>
            </w:r>
            <w:r w:rsidR="00A25FCE">
              <w:rPr>
                <w:rFonts w:ascii="Verdana" w:hAnsi="Verdana"/>
                <w:sz w:val="18"/>
                <w:szCs w:val="18"/>
              </w:rPr>
              <w:t>4 Wochen)</w:t>
            </w:r>
            <w:r w:rsidRPr="00470495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2965" w:type="dxa"/>
            <w:shd w:val="clear" w:color="auto" w:fill="E5EFFB"/>
          </w:tcPr>
          <w:p w14:paraId="2D1886F2" w14:textId="77777777" w:rsidR="00470495" w:rsidRDefault="00470495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308B656C" w14:textId="77777777" w:rsidR="004254B7" w:rsidRDefault="004254B7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35D78FF1" w14:textId="6A85BAA9" w:rsidR="004254B7" w:rsidRPr="00A56751" w:rsidRDefault="004254B7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2947FB58" w14:textId="77777777" w:rsidR="00A25FCE" w:rsidRDefault="00A25FCE" w:rsidP="00786EC0">
      <w:pPr>
        <w:rPr>
          <w:rFonts w:ascii="Verdana" w:hAnsi="Verdana"/>
          <w:sz w:val="18"/>
          <w:szCs w:val="18"/>
        </w:rPr>
      </w:pPr>
    </w:p>
    <w:p w14:paraId="1F664171" w14:textId="3FF65F6A" w:rsidR="00A25FCE" w:rsidRPr="00B433D9" w:rsidRDefault="00B433D9" w:rsidP="00786EC0">
      <w:pPr>
        <w:rPr>
          <w:rFonts w:ascii="Verdana" w:hAnsi="Verdana"/>
          <w:b/>
          <w:bCs/>
          <w:sz w:val="18"/>
          <w:szCs w:val="18"/>
          <w:u w:val="single"/>
        </w:rPr>
      </w:pPr>
      <w:r w:rsidRPr="00B433D9">
        <w:rPr>
          <w:rFonts w:ascii="Verdana" w:hAnsi="Verdana"/>
          <w:b/>
          <w:bCs/>
          <w:sz w:val="18"/>
          <w:szCs w:val="18"/>
          <w:u w:val="single"/>
        </w:rPr>
        <w:t>3.6 Einsatz von Einweg-Packhilfsmitteln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B433D9" w:rsidRPr="005C1E60" w14:paraId="50E6F9DF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0BF9F617" w14:textId="620A896F" w:rsidR="00B433D9" w:rsidRPr="00DB51B5" w:rsidRDefault="002B4E91" w:rsidP="00061D6A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Der Einsatz von Einweg-Packhilfsmitteln ist minimiert.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0F628076" w14:textId="77777777" w:rsidR="00B433D9" w:rsidRPr="005C1E60" w:rsidRDefault="00B433D9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604AE40A" w14:textId="77777777" w:rsidR="00B433D9" w:rsidRDefault="00B433D9" w:rsidP="00786EC0">
      <w:pPr>
        <w:rPr>
          <w:rFonts w:ascii="Verdana" w:hAnsi="Verdana"/>
          <w:sz w:val="18"/>
          <w:szCs w:val="18"/>
        </w:rPr>
      </w:pPr>
    </w:p>
    <w:p w14:paraId="4DC1183F" w14:textId="680F9957" w:rsidR="002B4E91" w:rsidRDefault="002B4E91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Folgende Einweg-Packmittel werden verwendet (inkl. Angabe </w:t>
      </w:r>
      <w:r w:rsidR="006976D4">
        <w:rPr>
          <w:rFonts w:ascii="Verdana" w:hAnsi="Verdana"/>
          <w:sz w:val="18"/>
          <w:szCs w:val="18"/>
        </w:rPr>
        <w:t>des Zwecks und einer Begründung,</w:t>
      </w:r>
      <w:r>
        <w:rPr>
          <w:rFonts w:ascii="Verdana" w:hAnsi="Verdana"/>
          <w:sz w:val="18"/>
          <w:szCs w:val="18"/>
        </w:rPr>
        <w:t xml:space="preserve"> wieso diese nötig</w:t>
      </w:r>
      <w:r w:rsidR="00CD0CF5">
        <w:rPr>
          <w:rFonts w:ascii="Verdana" w:hAnsi="Verdana"/>
          <w:sz w:val="18"/>
          <w:szCs w:val="18"/>
        </w:rPr>
        <w:t xml:space="preserve"> und im Einsatz minimiert</w:t>
      </w:r>
      <w:r>
        <w:rPr>
          <w:rFonts w:ascii="Verdana" w:hAnsi="Verdana"/>
          <w:sz w:val="18"/>
          <w:szCs w:val="18"/>
        </w:rPr>
        <w:t xml:space="preserve"> sind):</w:t>
      </w:r>
    </w:p>
    <w:tbl>
      <w:tblPr>
        <w:tblStyle w:val="Tabellenraster"/>
        <w:tblW w:w="0" w:type="auto"/>
        <w:tblInd w:w="-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3"/>
      </w:tblGrid>
      <w:tr w:rsidR="002B4E91" w14:paraId="65E9E0B6" w14:textId="77777777" w:rsidTr="002B4E91">
        <w:tc>
          <w:tcPr>
            <w:tcW w:w="9633" w:type="dxa"/>
            <w:shd w:val="clear" w:color="auto" w:fill="E5EFFB"/>
          </w:tcPr>
          <w:p w14:paraId="70031768" w14:textId="77777777" w:rsidR="002B4E91" w:rsidRDefault="002B4E91" w:rsidP="00061D6A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  <w:p w14:paraId="6E18E1BB" w14:textId="77777777" w:rsidR="002B4E91" w:rsidRDefault="002B4E91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3C35A20D" w14:textId="77777777" w:rsidR="002B4E91" w:rsidRDefault="002B4E91" w:rsidP="00061D6A">
            <w:pPr>
              <w:rPr>
                <w:rFonts w:ascii="Verdana" w:hAnsi="Verdana"/>
                <w:sz w:val="18"/>
                <w:szCs w:val="18"/>
              </w:rPr>
            </w:pPr>
          </w:p>
          <w:p w14:paraId="291A02CB" w14:textId="111F295D" w:rsidR="002B4E91" w:rsidRDefault="002B4E91" w:rsidP="00061D6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F313CA6" w14:textId="77777777" w:rsidR="00D5183C" w:rsidRDefault="00D5183C" w:rsidP="00786EC0">
      <w:pPr>
        <w:rPr>
          <w:rFonts w:ascii="Verdana" w:hAnsi="Verdana"/>
          <w:sz w:val="18"/>
          <w:szCs w:val="18"/>
        </w:rPr>
      </w:pPr>
    </w:p>
    <w:p w14:paraId="53AEEFEC" w14:textId="77777777" w:rsidR="00D5183C" w:rsidRDefault="00D5183C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209"/>
        <w:gridCol w:w="419"/>
      </w:tblGrid>
      <w:tr w:rsidR="00767D1F" w:rsidRPr="005C1E60" w14:paraId="093F7BBB" w14:textId="77777777" w:rsidTr="00061D6A">
        <w:tc>
          <w:tcPr>
            <w:tcW w:w="9209" w:type="dxa"/>
            <w:tcBorders>
              <w:top w:val="nil"/>
              <w:left w:val="nil"/>
              <w:bottom w:val="nil"/>
            </w:tcBorders>
          </w:tcPr>
          <w:p w14:paraId="72A5AF7C" w14:textId="77777777" w:rsidR="00767D1F" w:rsidRPr="005C1E60" w:rsidRDefault="00767D1F" w:rsidP="00061D6A">
            <w:pPr>
              <w:rPr>
                <w:rFonts w:ascii="Verdana" w:hAnsi="Verdana"/>
                <w:b/>
                <w:sz w:val="18"/>
                <w:szCs w:val="18"/>
              </w:rPr>
            </w:pPr>
            <w:r w:rsidRPr="005C1E60">
              <w:rPr>
                <w:rFonts w:ascii="Verdana" w:hAnsi="Verdana"/>
                <w:b/>
                <w:sz w:val="18"/>
                <w:szCs w:val="18"/>
              </w:rPr>
              <w:t>Hiermit erklären wir die Einhaltung aller Anforderung gemäß Abschnitt 3 der Vergabekriterien.</w:t>
            </w:r>
          </w:p>
        </w:tc>
        <w:tc>
          <w:tcPr>
            <w:tcW w:w="419" w:type="dxa"/>
            <w:shd w:val="clear" w:color="auto" w:fill="E5EFFB"/>
            <w:vAlign w:val="center"/>
          </w:tcPr>
          <w:p w14:paraId="594A0F72" w14:textId="3199FD83" w:rsidR="00767D1F" w:rsidRPr="005C1E60" w:rsidRDefault="00767D1F" w:rsidP="00061D6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Kontrollkästchen1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FORMCHECKBOX </w:instrText>
            </w:r>
            <w:ins w:id="2" w:author="Klopp, Annika" w:date="2025-05-26T14:16:00Z" w16du:dateUtc="2025-05-26T12:16:00Z">
              <w:r w:rsidR="00AF6739">
                <w:rPr>
                  <w:rFonts w:ascii="Verdana" w:hAnsi="Verdana"/>
                  <w:b/>
                  <w:sz w:val="18"/>
                  <w:szCs w:val="18"/>
                </w:rPr>
              </w:r>
            </w:ins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2385C00" w14:textId="77777777" w:rsidR="009438AF" w:rsidRDefault="009438AF" w:rsidP="00786EC0">
      <w:pPr>
        <w:rPr>
          <w:rFonts w:ascii="Verdana" w:hAnsi="Verdana"/>
          <w:sz w:val="18"/>
          <w:szCs w:val="18"/>
        </w:rPr>
      </w:pPr>
    </w:p>
    <w:p w14:paraId="28BE9C22" w14:textId="77777777" w:rsidR="00A03DCE" w:rsidRDefault="00A03DCE" w:rsidP="00786EC0">
      <w:pPr>
        <w:rPr>
          <w:rFonts w:ascii="Verdana" w:hAnsi="Verdana"/>
          <w:sz w:val="18"/>
          <w:szCs w:val="18"/>
        </w:rPr>
      </w:pPr>
    </w:p>
    <w:p w14:paraId="038418DE" w14:textId="14284DC1" w:rsidR="00294AD0" w:rsidRPr="00777DC2" w:rsidRDefault="00F35162" w:rsidP="00F35162">
      <w:pPr>
        <w:spacing w:line="276" w:lineRule="auto"/>
        <w:jc w:val="both"/>
        <w:rPr>
          <w:rFonts w:ascii="Verdana" w:hAnsi="Verdana"/>
          <w:b/>
          <w:sz w:val="18"/>
          <w:szCs w:val="18"/>
          <w:u w:val="single"/>
        </w:rPr>
      </w:pPr>
      <w:r w:rsidRPr="00777DC2">
        <w:rPr>
          <w:rFonts w:ascii="Verdana" w:hAnsi="Verdana"/>
          <w:b/>
          <w:sz w:val="18"/>
          <w:szCs w:val="18"/>
          <w:u w:val="single"/>
        </w:rPr>
        <w:t>Anlagen zum Vertrag nach DE-UZ 27</w:t>
      </w:r>
    </w:p>
    <w:p w14:paraId="16CF5C68" w14:textId="77777777" w:rsidR="00F35162" w:rsidRPr="00777DC2" w:rsidRDefault="00F35162" w:rsidP="00F35162">
      <w:pPr>
        <w:spacing w:line="276" w:lineRule="auto"/>
        <w:jc w:val="both"/>
        <w:rPr>
          <w:rFonts w:ascii="Verdana" w:hAnsi="Verdana"/>
          <w:bCs/>
          <w:sz w:val="18"/>
          <w:szCs w:val="18"/>
          <w:u w:val="single"/>
        </w:rPr>
      </w:pPr>
      <w:r w:rsidRPr="00777DC2">
        <w:rPr>
          <w:rFonts w:ascii="Verdana" w:hAnsi="Verdana"/>
          <w:bCs/>
          <w:sz w:val="18"/>
          <w:szCs w:val="18"/>
          <w:u w:val="single"/>
        </w:rPr>
        <w:t>Von ALLEN Antragstellern einzureichen: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F35162" w:rsidRPr="005E584C" w14:paraId="6A4C3A92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C18BE40" w14:textId="77777777" w:rsidR="00F35162" w:rsidRPr="005E584C" w:rsidRDefault="00F35162" w:rsidP="00061D6A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E58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584C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5E584C">
              <w:rPr>
                <w:rFonts w:ascii="Verdana" w:hAnsi="Verdana"/>
                <w:sz w:val="18"/>
                <w:szCs w:val="18"/>
              </w:rPr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C476721" w14:textId="054C95B3" w:rsidR="00A1328C" w:rsidRPr="005E584C" w:rsidRDefault="00F35162" w:rsidP="00061D6A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9438AF">
              <w:rPr>
                <w:rFonts w:ascii="Verdana" w:hAnsi="Verdana"/>
                <w:b/>
                <w:bCs/>
                <w:sz w:val="18"/>
                <w:szCs w:val="18"/>
              </w:rPr>
              <w:t>Anlage 1</w:t>
            </w:r>
            <w:r w:rsidRPr="005E584C">
              <w:rPr>
                <w:rFonts w:ascii="Verdana" w:hAnsi="Verdana"/>
                <w:sz w:val="18"/>
                <w:szCs w:val="18"/>
              </w:rPr>
              <w:t xml:space="preserve"> Erklärungen/Nachweise des Antragstellers zum Vertrag (Vordruck – dieses Dokument</w:t>
            </w:r>
            <w:r w:rsidR="00113427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113427" w:rsidRPr="009438AF">
              <w:rPr>
                <w:rFonts w:ascii="Verdana" w:hAnsi="Verdana"/>
                <w:i/>
                <w:iCs/>
                <w:sz w:val="18"/>
                <w:szCs w:val="18"/>
              </w:rPr>
              <w:t>Mehrfacheinreichung nötig bei unterschiedlichen Verpackungstypen</w:t>
            </w:r>
            <w:r w:rsidRPr="005E584C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</w:tbl>
    <w:p w14:paraId="75529FC9" w14:textId="4EDCC22E" w:rsidR="00A1328C" w:rsidRDefault="00A1328C" w:rsidP="00F35162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3.3 Recyclingfähigkeit der Verpackung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A1328C" w:rsidRPr="005E584C" w14:paraId="7A292CFB" w14:textId="77777777" w:rsidTr="007D440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571020F" w14:textId="77777777" w:rsidR="00A1328C" w:rsidRPr="005E584C" w:rsidRDefault="00A1328C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E58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584C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5E584C">
              <w:rPr>
                <w:rFonts w:ascii="Verdana" w:hAnsi="Verdana"/>
                <w:sz w:val="18"/>
                <w:szCs w:val="18"/>
              </w:rPr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B68AFB2" w14:textId="77777777" w:rsidR="00A1328C" w:rsidRPr="005E584C" w:rsidRDefault="00A1328C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Zertifikat zur Recyclingfähigkeit</w:t>
            </w:r>
            <w:r w:rsidRPr="005E584C">
              <w:rPr>
                <w:rFonts w:ascii="Verdana" w:hAnsi="Verdana"/>
                <w:sz w:val="18"/>
                <w:szCs w:val="18"/>
              </w:rPr>
              <w:t xml:space="preserve"> nach dem Mindeststandard des ZSVR eines qualifizierten Prüfinstituts unter Angabe des Grads der Recyclingfähigkeit in %</w:t>
            </w:r>
          </w:p>
        </w:tc>
      </w:tr>
    </w:tbl>
    <w:p w14:paraId="73E4C018" w14:textId="3AEBBBFC" w:rsidR="00A1328C" w:rsidRDefault="00A1328C" w:rsidP="00F35162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3.4 Anforderungen an die eingesetzten Materialien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A1328C" w:rsidRPr="005E584C" w14:paraId="00729435" w14:textId="77777777" w:rsidTr="007D440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26FAF464" w14:textId="77777777" w:rsidR="00A1328C" w:rsidRPr="005E584C" w:rsidRDefault="00A1328C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E58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584C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5E584C">
              <w:rPr>
                <w:rFonts w:ascii="Verdana" w:hAnsi="Verdana"/>
                <w:sz w:val="18"/>
                <w:szCs w:val="18"/>
              </w:rPr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047E6843" w14:textId="15C28A3E" w:rsidR="00A1328C" w:rsidRPr="005E584C" w:rsidRDefault="00A1328C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5E584C">
              <w:rPr>
                <w:rFonts w:ascii="Verdana" w:hAnsi="Verdana"/>
                <w:sz w:val="18"/>
                <w:szCs w:val="18"/>
              </w:rPr>
              <w:t>Übersicht verwendete Materialen (</w:t>
            </w: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Anlage 2</w:t>
            </w:r>
            <w:r w:rsidRPr="005E584C">
              <w:rPr>
                <w:rFonts w:ascii="Verdana" w:hAnsi="Verdana"/>
                <w:sz w:val="18"/>
                <w:szCs w:val="18"/>
              </w:rPr>
              <w:t xml:space="preserve"> – Vordruck</w:t>
            </w:r>
            <w:r w:rsidR="00113427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113427" w:rsidRPr="007D4402">
              <w:rPr>
                <w:rFonts w:ascii="Verdana" w:hAnsi="Verdana"/>
                <w:i/>
                <w:iCs/>
                <w:sz w:val="18"/>
                <w:szCs w:val="18"/>
              </w:rPr>
              <w:t>Mehrfacheinreichung nötig bei unterschiedlichen Verpackungstypen</w:t>
            </w:r>
            <w:r w:rsidRPr="005E584C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A1328C" w:rsidRPr="007D4402" w14:paraId="61745313" w14:textId="77777777" w:rsidTr="007D440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6AC5BC4" w14:textId="77777777" w:rsidR="00A1328C" w:rsidRPr="007D4402" w:rsidRDefault="00A1328C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440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7D4402">
              <w:rPr>
                <w:rFonts w:ascii="Verdana" w:hAnsi="Verdana"/>
                <w:sz w:val="18"/>
                <w:szCs w:val="18"/>
              </w:rPr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5D4955FA" w14:textId="6F01E3D7" w:rsidR="00A1328C" w:rsidRPr="007D4402" w:rsidRDefault="00A1328C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t>Stoffliche Anforderungen (</w:t>
            </w: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Anlage 4</w:t>
            </w:r>
            <w:r w:rsidRPr="007D4402">
              <w:rPr>
                <w:rFonts w:ascii="Verdana" w:hAnsi="Verdana"/>
                <w:sz w:val="18"/>
                <w:szCs w:val="18"/>
              </w:rPr>
              <w:t xml:space="preserve"> – Vordruck)</w:t>
            </w:r>
          </w:p>
        </w:tc>
      </w:tr>
    </w:tbl>
    <w:p w14:paraId="3DFBA9CE" w14:textId="78A17743" w:rsidR="00A1328C" w:rsidRDefault="00195133" w:rsidP="00F35162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3.5 Anforderungen an die Mindestanzahl von Nutzungszyklen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195133" w:rsidRPr="007D4402" w14:paraId="26070663" w14:textId="77777777" w:rsidTr="007D440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7D9A1C3" w14:textId="77777777" w:rsidR="00195133" w:rsidRPr="007D4402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440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7D4402">
              <w:rPr>
                <w:rFonts w:ascii="Verdana" w:hAnsi="Verdana"/>
                <w:sz w:val="18"/>
                <w:szCs w:val="18"/>
              </w:rPr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31F6233" w14:textId="4E690115" w:rsidR="00195133" w:rsidRPr="007D4402" w:rsidRDefault="00195133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t>Berechnung der Nutzungszyklen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7D4402">
              <w:rPr>
                <w:rFonts w:ascii="Verdana" w:hAnsi="Verdana"/>
                <w:sz w:val="18"/>
                <w:szCs w:val="18"/>
              </w:rPr>
              <w:t>(</w:t>
            </w: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Anlage 5</w:t>
            </w:r>
            <w:r w:rsidRPr="007D4402">
              <w:rPr>
                <w:rFonts w:ascii="Verdana" w:hAnsi="Verdana"/>
                <w:sz w:val="18"/>
                <w:szCs w:val="18"/>
              </w:rPr>
              <w:t xml:space="preserve"> – Vordruck</w:t>
            </w:r>
            <w:r w:rsidR="00113427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113427" w:rsidRPr="007D4402">
              <w:rPr>
                <w:rFonts w:ascii="Verdana" w:hAnsi="Verdana"/>
                <w:i/>
                <w:iCs/>
                <w:sz w:val="18"/>
                <w:szCs w:val="18"/>
              </w:rPr>
              <w:t>Mehrfacheinreichung nötig bei unterschiedlichen Verpackungstypen</w:t>
            </w:r>
            <w:r w:rsidRPr="007D4402"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</w:tbl>
    <w:p w14:paraId="548A575E" w14:textId="5BB1D5EA" w:rsidR="00A1328C" w:rsidRDefault="00195133" w:rsidP="00F35162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3.6 Einsatz von Einweg-Packhilfsm</w:t>
      </w:r>
      <w:r w:rsidR="00113427">
        <w:rPr>
          <w:rFonts w:ascii="Verdana" w:hAnsi="Verdana"/>
          <w:sz w:val="18"/>
          <w:szCs w:val="18"/>
        </w:rPr>
        <w:t>i</w:t>
      </w:r>
      <w:r>
        <w:rPr>
          <w:rFonts w:ascii="Verdana" w:hAnsi="Verdana"/>
          <w:sz w:val="18"/>
          <w:szCs w:val="18"/>
        </w:rPr>
        <w:t>tteln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195133" w:rsidRPr="007D4402" w14:paraId="70FB73D4" w14:textId="77777777" w:rsidTr="007D440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903EFED" w14:textId="77777777" w:rsidR="00195133" w:rsidRPr="007D4402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440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7D4402">
              <w:rPr>
                <w:rFonts w:ascii="Verdana" w:hAnsi="Verdana"/>
                <w:sz w:val="18"/>
                <w:szCs w:val="18"/>
              </w:rPr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77180EC4" w14:textId="5D26E64B" w:rsidR="00195133" w:rsidRPr="007D4402" w:rsidRDefault="00195133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Bild der mit Einweg-Packhilfsmittel versehenden Verpackung inkl. Benennung der Hilfsmittel</w:t>
            </w:r>
          </w:p>
        </w:tc>
      </w:tr>
    </w:tbl>
    <w:p w14:paraId="1ECB66FD" w14:textId="397A9FDC" w:rsidR="00A1328C" w:rsidRDefault="00195133" w:rsidP="00F35162">
      <w:pPr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3.7 Kennzeichnung der Verpackung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A1328C" w:rsidRPr="008914C6" w14:paraId="3FFA413D" w14:textId="77777777" w:rsidTr="007D4402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7A5FC696" w14:textId="77777777" w:rsidR="00A1328C" w:rsidRPr="008914C6" w:rsidRDefault="00A1328C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8914C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914C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8914C6">
              <w:rPr>
                <w:rFonts w:ascii="Verdana" w:hAnsi="Verdana"/>
                <w:sz w:val="18"/>
                <w:szCs w:val="18"/>
              </w:rPr>
            </w:r>
            <w:r w:rsidRPr="008914C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914C6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47526BB1" w14:textId="16369844" w:rsidR="00A1328C" w:rsidRPr="008914C6" w:rsidRDefault="00A1328C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8914C6">
              <w:rPr>
                <w:rFonts w:ascii="Verdana" w:hAnsi="Verdana"/>
                <w:sz w:val="18"/>
                <w:szCs w:val="18"/>
              </w:rPr>
              <w:t xml:space="preserve">Bild </w:t>
            </w:r>
            <w:r>
              <w:rPr>
                <w:rFonts w:ascii="Verdana" w:hAnsi="Verdana"/>
                <w:sz w:val="18"/>
                <w:szCs w:val="18"/>
              </w:rPr>
              <w:t xml:space="preserve">der Verpackung </w:t>
            </w:r>
            <w:r w:rsidRPr="008914C6">
              <w:rPr>
                <w:rFonts w:ascii="Verdana" w:hAnsi="Verdana"/>
                <w:sz w:val="18"/>
                <w:szCs w:val="18"/>
              </w:rPr>
              <w:t xml:space="preserve">oder Vorlage des </w:t>
            </w:r>
            <w:r w:rsidRPr="00C57275">
              <w:rPr>
                <w:rFonts w:ascii="Verdana" w:hAnsi="Verdana"/>
                <w:sz w:val="18"/>
                <w:szCs w:val="18"/>
              </w:rPr>
              <w:t>Produktlabels</w:t>
            </w:r>
            <w:r w:rsidRPr="008914C6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(</w:t>
            </w:r>
            <w:r w:rsidRPr="008914C6">
              <w:rPr>
                <w:rFonts w:ascii="Verdana" w:hAnsi="Verdana"/>
                <w:sz w:val="18"/>
                <w:szCs w:val="18"/>
              </w:rPr>
              <w:t>mit entsprechender Kennzeichnung</w:t>
            </w:r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</w:tbl>
    <w:p w14:paraId="0AB9827F" w14:textId="77777777" w:rsidR="00F35162" w:rsidRPr="009438AF" w:rsidRDefault="00F35162" w:rsidP="00F35162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9D00952" w14:textId="77777777" w:rsidR="00F35162" w:rsidRDefault="00F35162" w:rsidP="00F35162">
      <w:pPr>
        <w:spacing w:line="276" w:lineRule="auto"/>
        <w:jc w:val="both"/>
        <w:rPr>
          <w:rFonts w:ascii="Verdana" w:hAnsi="Verdana"/>
          <w:sz w:val="18"/>
          <w:szCs w:val="18"/>
          <w:u w:val="single"/>
        </w:rPr>
      </w:pPr>
      <w:r w:rsidRPr="007528B4">
        <w:rPr>
          <w:rFonts w:ascii="Verdana" w:hAnsi="Verdana"/>
          <w:sz w:val="18"/>
          <w:szCs w:val="18"/>
          <w:u w:val="single"/>
        </w:rPr>
        <w:lastRenderedPageBreak/>
        <w:t>Je nach Material der Gefäße und Komponenten einzureichen: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24"/>
        <w:gridCol w:w="9257"/>
      </w:tblGrid>
      <w:tr w:rsidR="00195133" w:rsidRPr="008914C6" w14:paraId="47876D9E" w14:textId="77777777" w:rsidTr="007D4402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5C4DED05" w14:textId="77777777" w:rsidR="00195133" w:rsidRPr="008914C6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8914C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914C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8914C6">
              <w:rPr>
                <w:rFonts w:ascii="Verdana" w:hAnsi="Verdana"/>
                <w:sz w:val="18"/>
                <w:szCs w:val="18"/>
              </w:rPr>
            </w:r>
            <w:r w:rsidRPr="008914C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914C6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257" w:type="dxa"/>
            <w:tcBorders>
              <w:left w:val="single" w:sz="4" w:space="0" w:color="auto"/>
            </w:tcBorders>
            <w:shd w:val="clear" w:color="auto" w:fill="auto"/>
          </w:tcPr>
          <w:p w14:paraId="348AAFCF" w14:textId="77777777" w:rsidR="00195133" w:rsidRPr="008914C6" w:rsidRDefault="00195133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Verbraucherinformationen</w:t>
            </w:r>
          </w:p>
        </w:tc>
      </w:tr>
    </w:tbl>
    <w:p w14:paraId="5B231897" w14:textId="6B1D69AD" w:rsidR="00195133" w:rsidRPr="009438AF" w:rsidRDefault="00195133" w:rsidP="00F35162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9438AF">
        <w:rPr>
          <w:rFonts w:ascii="Verdana" w:hAnsi="Verdana"/>
          <w:sz w:val="18"/>
          <w:szCs w:val="18"/>
        </w:rPr>
        <w:t>3.1 Grundanforderung</w:t>
      </w:r>
      <w:r>
        <w:rPr>
          <w:rFonts w:ascii="Verdana" w:hAnsi="Verdana"/>
          <w:sz w:val="18"/>
          <w:szCs w:val="18"/>
        </w:rPr>
        <w:t>: gemanagtes Mehrwegsystem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24"/>
        <w:gridCol w:w="9257"/>
      </w:tblGrid>
      <w:tr w:rsidR="00F35162" w:rsidRPr="005E584C" w14:paraId="5A065FBF" w14:textId="77777777" w:rsidTr="00135C6E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D0257B3" w14:textId="77777777" w:rsidR="00F35162" w:rsidRPr="005E584C" w:rsidRDefault="00F35162" w:rsidP="00061D6A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E58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584C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5E584C">
              <w:rPr>
                <w:rFonts w:ascii="Verdana" w:hAnsi="Verdana"/>
                <w:sz w:val="18"/>
                <w:szCs w:val="18"/>
              </w:rPr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257" w:type="dxa"/>
            <w:tcBorders>
              <w:left w:val="single" w:sz="4" w:space="0" w:color="auto"/>
            </w:tcBorders>
            <w:shd w:val="clear" w:color="auto" w:fill="auto"/>
          </w:tcPr>
          <w:p w14:paraId="584B40EB" w14:textId="698105DC" w:rsidR="00F35162" w:rsidRPr="005E584C" w:rsidRDefault="00195133" w:rsidP="00061D6A">
            <w:pPr>
              <w:spacing w:before="20" w:after="20"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Wenn externes Dokument: </w:t>
            </w:r>
            <w:r w:rsidR="005C5370" w:rsidRPr="005E584C">
              <w:rPr>
                <w:rFonts w:ascii="Verdana" w:hAnsi="Verdana"/>
                <w:sz w:val="18"/>
                <w:szCs w:val="18"/>
              </w:rPr>
              <w:t xml:space="preserve">Beschreibung der </w:t>
            </w:r>
            <w:r w:rsidR="005C5370" w:rsidRPr="009438AF">
              <w:rPr>
                <w:rFonts w:ascii="Verdana" w:hAnsi="Verdana"/>
                <w:b/>
                <w:bCs/>
                <w:sz w:val="18"/>
                <w:szCs w:val="18"/>
              </w:rPr>
              <w:t>Maßnahmen zur Qualitätssicherung</w:t>
            </w:r>
            <w:r w:rsidR="005C5370" w:rsidRPr="005E584C">
              <w:rPr>
                <w:rFonts w:ascii="Verdana" w:hAnsi="Verdana"/>
                <w:sz w:val="18"/>
                <w:szCs w:val="18"/>
              </w:rPr>
              <w:t xml:space="preserve">/ Erfassung erreichter </w:t>
            </w:r>
            <w:r w:rsidR="005C5370" w:rsidRPr="009438AF">
              <w:rPr>
                <w:rFonts w:ascii="Verdana" w:hAnsi="Verdana"/>
                <w:b/>
                <w:bCs/>
                <w:sz w:val="18"/>
                <w:szCs w:val="18"/>
              </w:rPr>
              <w:t>Nutzungszyklen</w:t>
            </w:r>
            <w:r w:rsidR="005C5370" w:rsidRPr="005E584C" w:rsidDel="005C5370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</w:tbl>
    <w:p w14:paraId="78D812B1" w14:textId="42917F9B" w:rsidR="00195133" w:rsidRDefault="00195133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3.4 Anforderungen an die eingesetzten Materialien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24"/>
        <w:gridCol w:w="9257"/>
      </w:tblGrid>
      <w:tr w:rsidR="00195133" w:rsidRPr="005E584C" w14:paraId="56F1ECC3" w14:textId="77777777" w:rsidTr="007D4402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5FF939A" w14:textId="77777777" w:rsidR="00195133" w:rsidRPr="005E584C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5E584C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E584C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5E584C">
              <w:rPr>
                <w:rFonts w:ascii="Verdana" w:hAnsi="Verdana"/>
                <w:sz w:val="18"/>
                <w:szCs w:val="18"/>
              </w:rPr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5E584C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257" w:type="dxa"/>
            <w:tcBorders>
              <w:left w:val="single" w:sz="4" w:space="0" w:color="auto"/>
            </w:tcBorders>
            <w:shd w:val="clear" w:color="auto" w:fill="auto"/>
          </w:tcPr>
          <w:p w14:paraId="38CE21C2" w14:textId="05756519" w:rsidR="00195133" w:rsidRPr="005E584C" w:rsidRDefault="00195133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Zertifikat zum Rezyklat-Kunststoff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  <w:r w:rsidRPr="005E584C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5E584C">
              <w:rPr>
                <w:rFonts w:ascii="Verdana" w:hAnsi="Verdana"/>
                <w:sz w:val="18"/>
                <w:szCs w:val="18"/>
              </w:rPr>
              <w:t>EuCertPlast</w:t>
            </w:r>
            <w:proofErr w:type="spellEnd"/>
            <w:r w:rsidRPr="005E584C"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 w:rsidRPr="005E584C">
              <w:rPr>
                <w:rFonts w:ascii="Verdana" w:hAnsi="Verdana"/>
                <w:sz w:val="18"/>
                <w:szCs w:val="18"/>
              </w:rPr>
              <w:t>RecyClass</w:t>
            </w:r>
            <w:proofErr w:type="spellEnd"/>
            <w:r w:rsidRPr="005E584C">
              <w:rPr>
                <w:rFonts w:ascii="Verdana" w:hAnsi="Verdana"/>
                <w:sz w:val="18"/>
                <w:szCs w:val="18"/>
              </w:rPr>
              <w:t xml:space="preserve"> „Recycling </w:t>
            </w:r>
            <w:proofErr w:type="spellStart"/>
            <w:r w:rsidRPr="005E584C">
              <w:rPr>
                <w:rFonts w:ascii="Verdana" w:hAnsi="Verdana"/>
                <w:sz w:val="18"/>
                <w:szCs w:val="18"/>
              </w:rPr>
              <w:t>Process</w:t>
            </w:r>
            <w:proofErr w:type="spellEnd"/>
            <w:r w:rsidRPr="005E584C">
              <w:rPr>
                <w:rFonts w:ascii="Verdana" w:hAnsi="Verdana"/>
                <w:sz w:val="18"/>
                <w:szCs w:val="18"/>
              </w:rPr>
              <w:t xml:space="preserve">“, Global </w:t>
            </w:r>
            <w:proofErr w:type="spellStart"/>
            <w:r w:rsidRPr="005E584C">
              <w:rPr>
                <w:rFonts w:ascii="Verdana" w:hAnsi="Verdana"/>
                <w:sz w:val="18"/>
                <w:szCs w:val="18"/>
              </w:rPr>
              <w:t>Recycled</w:t>
            </w:r>
            <w:proofErr w:type="spellEnd"/>
            <w:r w:rsidRPr="005E584C">
              <w:rPr>
                <w:rFonts w:ascii="Verdana" w:hAnsi="Verdana"/>
                <w:sz w:val="18"/>
                <w:szCs w:val="18"/>
              </w:rPr>
              <w:t xml:space="preserve"> Standard (GRS)</w:t>
            </w:r>
          </w:p>
        </w:tc>
      </w:tr>
      <w:tr w:rsidR="00195133" w:rsidRPr="007D4402" w14:paraId="38A77B83" w14:textId="77777777" w:rsidTr="007D4402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1A14D427" w14:textId="77777777" w:rsidR="00195133" w:rsidRPr="007D4402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440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7D4402">
              <w:rPr>
                <w:rFonts w:ascii="Verdana" w:hAnsi="Verdana"/>
                <w:sz w:val="18"/>
                <w:szCs w:val="18"/>
              </w:rPr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257" w:type="dxa"/>
            <w:tcBorders>
              <w:left w:val="single" w:sz="4" w:space="0" w:color="auto"/>
            </w:tcBorders>
            <w:shd w:val="clear" w:color="auto" w:fill="auto"/>
          </w:tcPr>
          <w:p w14:paraId="2C1B9172" w14:textId="741BA7C7" w:rsidR="00195133" w:rsidRPr="007D4402" w:rsidRDefault="00195133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5E584C">
              <w:rPr>
                <w:rFonts w:ascii="Verdana" w:hAnsi="Verdana"/>
                <w:sz w:val="18"/>
                <w:szCs w:val="18"/>
              </w:rPr>
              <w:t>Schriftliche Erklärung PPK-Hersteller zur Einhaltung der Anforderungen (</w:t>
            </w: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Anlage 3</w:t>
            </w:r>
            <w:r w:rsidRPr="005E584C">
              <w:rPr>
                <w:rFonts w:ascii="Verdana" w:hAnsi="Verdana"/>
                <w:sz w:val="18"/>
                <w:szCs w:val="18"/>
              </w:rPr>
              <w:t xml:space="preserve"> – Vordruck)</w:t>
            </w:r>
          </w:p>
        </w:tc>
      </w:tr>
      <w:tr w:rsidR="00195133" w:rsidRPr="007D4402" w14:paraId="17D42843" w14:textId="77777777" w:rsidTr="007D4402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0C3A13CE" w14:textId="77777777" w:rsidR="00195133" w:rsidRPr="007D4402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440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7D4402">
              <w:rPr>
                <w:rFonts w:ascii="Verdana" w:hAnsi="Verdana"/>
                <w:sz w:val="18"/>
                <w:szCs w:val="18"/>
              </w:rPr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257" w:type="dxa"/>
            <w:tcBorders>
              <w:left w:val="single" w:sz="4" w:space="0" w:color="auto"/>
            </w:tcBorders>
            <w:shd w:val="clear" w:color="auto" w:fill="auto"/>
          </w:tcPr>
          <w:p w14:paraId="2B1676B1" w14:textId="73938455" w:rsidR="00195133" w:rsidRPr="007D4402" w:rsidRDefault="00195133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Standortjahresbilanz</w:t>
            </w:r>
            <w:r w:rsidRPr="003842E2">
              <w:rPr>
                <w:rFonts w:ascii="Verdana" w:hAnsi="Verdana"/>
                <w:sz w:val="18"/>
                <w:szCs w:val="18"/>
              </w:rPr>
              <w:t xml:space="preserve"> des eingesetzten </w:t>
            </w: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Holzes</w:t>
            </w:r>
            <w:r>
              <w:rPr>
                <w:rFonts w:ascii="Verdana" w:hAnsi="Verdana"/>
                <w:sz w:val="18"/>
                <w:szCs w:val="18"/>
              </w:rPr>
              <w:t xml:space="preserve"> (Vordruck)</w:t>
            </w:r>
            <w:r w:rsidRPr="005E584C">
              <w:rPr>
                <w:rFonts w:ascii="Verdana" w:hAnsi="Verdana"/>
                <w:sz w:val="18"/>
                <w:szCs w:val="18"/>
              </w:rPr>
              <w:t xml:space="preserve"> + Gültiges </w:t>
            </w: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Zertifikat</w:t>
            </w:r>
            <w:r w:rsidRPr="005E584C">
              <w:rPr>
                <w:rFonts w:ascii="Verdana" w:hAnsi="Verdana"/>
                <w:sz w:val="18"/>
                <w:szCs w:val="18"/>
              </w:rPr>
              <w:t xml:space="preserve"> des Rohstoffzulieferers für Holz + exemplarischer </w:t>
            </w: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Lieferschein</w:t>
            </w:r>
            <w:r w:rsidRPr="005E584C">
              <w:rPr>
                <w:rFonts w:ascii="Verdana" w:hAnsi="Verdana"/>
                <w:sz w:val="18"/>
                <w:szCs w:val="18"/>
              </w:rPr>
              <w:t xml:space="preserve"> mit entsprechender Zertifizierungsaussage</w:t>
            </w:r>
          </w:p>
        </w:tc>
      </w:tr>
      <w:tr w:rsidR="00195133" w:rsidRPr="007D4402" w14:paraId="427F1718" w14:textId="77777777" w:rsidTr="007D4402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41196283" w14:textId="77777777" w:rsidR="00195133" w:rsidRPr="007D4402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440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7D4402">
              <w:rPr>
                <w:rFonts w:ascii="Verdana" w:hAnsi="Verdana"/>
                <w:sz w:val="18"/>
                <w:szCs w:val="18"/>
              </w:rPr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257" w:type="dxa"/>
            <w:tcBorders>
              <w:left w:val="single" w:sz="4" w:space="0" w:color="auto"/>
            </w:tcBorders>
            <w:shd w:val="clear" w:color="auto" w:fill="auto"/>
          </w:tcPr>
          <w:p w14:paraId="05E52312" w14:textId="22E4949A" w:rsidR="00195133" w:rsidRPr="007D4402" w:rsidRDefault="00195133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 w:rsidRPr="003842E2">
              <w:rPr>
                <w:rFonts w:ascii="Verdana" w:hAnsi="Verdana"/>
                <w:sz w:val="18"/>
                <w:szCs w:val="18"/>
              </w:rPr>
              <w:t xml:space="preserve">Nachweis der </w:t>
            </w: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Zertifizierung</w:t>
            </w:r>
            <w:r w:rsidRPr="003842E2">
              <w:rPr>
                <w:rFonts w:ascii="Verdana" w:hAnsi="Verdana"/>
                <w:sz w:val="18"/>
                <w:szCs w:val="18"/>
              </w:rPr>
              <w:t xml:space="preserve"> der eingesetzten </w:t>
            </w:r>
            <w:r w:rsidRPr="007D4402">
              <w:rPr>
                <w:rFonts w:ascii="Verdana" w:hAnsi="Verdana"/>
                <w:b/>
                <w:bCs/>
                <w:sz w:val="18"/>
                <w:szCs w:val="18"/>
              </w:rPr>
              <w:t>Naturfasern</w:t>
            </w:r>
            <w:r w:rsidRPr="005C5370" w:rsidDel="005C5370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</w:tbl>
    <w:p w14:paraId="0172252D" w14:textId="6FD2909F" w:rsidR="00195133" w:rsidRDefault="00195133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3.5 Anforderungen an die Mindestanzahl von Nutzungszyklen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24"/>
        <w:gridCol w:w="9257"/>
      </w:tblGrid>
      <w:tr w:rsidR="00195133" w:rsidRPr="007D4402" w14:paraId="729284AD" w14:textId="77777777" w:rsidTr="007D4402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3AA7CAC7" w14:textId="77777777" w:rsidR="00195133" w:rsidRPr="007D4402" w:rsidRDefault="00195133" w:rsidP="007D4402">
            <w:pPr>
              <w:spacing w:before="20" w:after="20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7D4402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D4402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Pr="007D4402">
              <w:rPr>
                <w:rFonts w:ascii="Verdana" w:hAnsi="Verdana"/>
                <w:sz w:val="18"/>
                <w:szCs w:val="18"/>
              </w:rPr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D4402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9257" w:type="dxa"/>
            <w:tcBorders>
              <w:left w:val="single" w:sz="4" w:space="0" w:color="auto"/>
            </w:tcBorders>
            <w:shd w:val="clear" w:color="auto" w:fill="auto"/>
          </w:tcPr>
          <w:p w14:paraId="521B0B6F" w14:textId="13A853B3" w:rsidR="00195133" w:rsidRPr="007D4402" w:rsidRDefault="00195133" w:rsidP="007D4402">
            <w:pPr>
              <w:spacing w:before="20" w:after="20" w:line="276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Karte mit markierten Rücknahmestellen</w:t>
            </w:r>
          </w:p>
        </w:tc>
      </w:tr>
    </w:tbl>
    <w:p w14:paraId="6EF3616E" w14:textId="77777777" w:rsidR="00195133" w:rsidRDefault="00195133" w:rsidP="00786EC0">
      <w:pPr>
        <w:rPr>
          <w:rFonts w:ascii="Verdana" w:hAnsi="Verdana"/>
          <w:sz w:val="18"/>
          <w:szCs w:val="18"/>
        </w:rPr>
      </w:pPr>
    </w:p>
    <w:p w14:paraId="6264B3BD" w14:textId="77777777" w:rsidR="007528B4" w:rsidRDefault="007528B4" w:rsidP="00786EC0">
      <w:pPr>
        <w:rPr>
          <w:rFonts w:ascii="Verdana" w:hAnsi="Verdana"/>
          <w:sz w:val="18"/>
          <w:szCs w:val="18"/>
        </w:rPr>
      </w:pPr>
    </w:p>
    <w:p w14:paraId="26E28CE2" w14:textId="3CD79158" w:rsidR="00EF568E" w:rsidRDefault="00767D1F" w:rsidP="00786EC0">
      <w:pPr>
        <w:rPr>
          <w:rFonts w:ascii="Verdana" w:hAnsi="Verdana"/>
          <w:sz w:val="18"/>
          <w:szCs w:val="18"/>
          <w:u w:val="single"/>
        </w:rPr>
      </w:pPr>
      <w:r w:rsidRPr="00767D1F">
        <w:rPr>
          <w:rFonts w:ascii="Verdana" w:hAnsi="Verdana"/>
          <w:sz w:val="18"/>
          <w:szCs w:val="18"/>
          <w:u w:val="single"/>
        </w:rPr>
        <w:t>Wiederkehrend a</w:t>
      </w:r>
      <w:r w:rsidR="00CB0B18" w:rsidRPr="00767D1F">
        <w:rPr>
          <w:rFonts w:ascii="Verdana" w:hAnsi="Verdana"/>
          <w:sz w:val="18"/>
          <w:szCs w:val="18"/>
          <w:u w:val="single"/>
        </w:rPr>
        <w:t>lle 2 Jahre</w:t>
      </w:r>
      <w:r w:rsidRPr="00767D1F">
        <w:rPr>
          <w:rFonts w:ascii="Verdana" w:hAnsi="Verdana"/>
          <w:sz w:val="18"/>
          <w:szCs w:val="18"/>
          <w:u w:val="single"/>
        </w:rPr>
        <w:t>:</w:t>
      </w:r>
    </w:p>
    <w:p w14:paraId="34134AE6" w14:textId="67DFE762" w:rsidR="00195133" w:rsidRPr="009438AF" w:rsidRDefault="00195133" w:rsidP="00786EC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3.5 Anforderungen an die Mindestanzahl von Nutzungszyklen</w:t>
      </w:r>
    </w:p>
    <w:tbl>
      <w:tblPr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9388"/>
      </w:tblGrid>
      <w:tr w:rsidR="00767D1F" w:rsidRPr="00777DC2" w14:paraId="30311F82" w14:textId="77777777" w:rsidTr="00061D6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  <w:vAlign w:val="center"/>
          </w:tcPr>
          <w:p w14:paraId="6C8140C7" w14:textId="77777777" w:rsidR="00767D1F" w:rsidRPr="00777DC2" w:rsidRDefault="00767D1F" w:rsidP="00061D6A">
            <w:pPr>
              <w:spacing w:before="20" w:after="20"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777DC2">
              <w:rPr>
                <w:rFonts w:ascii="Verdana" w:hAnsi="Verdana"/>
                <w:bCs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77DC2">
              <w:rPr>
                <w:rFonts w:ascii="Verdana" w:hAnsi="Verdana"/>
                <w:bCs/>
                <w:sz w:val="18"/>
                <w:szCs w:val="18"/>
              </w:rPr>
              <w:instrText xml:space="preserve"> FORMCHECKBOX </w:instrText>
            </w:r>
            <w:r w:rsidRPr="00777DC2">
              <w:rPr>
                <w:rFonts w:ascii="Verdana" w:hAnsi="Verdana"/>
                <w:bCs/>
                <w:sz w:val="18"/>
                <w:szCs w:val="18"/>
              </w:rPr>
            </w:r>
            <w:r w:rsidRPr="00777DC2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77DC2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9388" w:type="dxa"/>
            <w:tcBorders>
              <w:left w:val="single" w:sz="4" w:space="0" w:color="auto"/>
            </w:tcBorders>
            <w:shd w:val="clear" w:color="auto" w:fill="auto"/>
          </w:tcPr>
          <w:p w14:paraId="359F0289" w14:textId="6FB19E24" w:rsidR="00767D1F" w:rsidRPr="00767D1F" w:rsidRDefault="00767D1F" w:rsidP="00767D1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Entwicklung der erreichten Nutzungszyklen</w:t>
            </w:r>
          </w:p>
        </w:tc>
      </w:tr>
    </w:tbl>
    <w:p w14:paraId="450BB08F" w14:textId="77777777" w:rsidR="00767D1F" w:rsidRDefault="00767D1F" w:rsidP="00786EC0">
      <w:pPr>
        <w:rPr>
          <w:rFonts w:ascii="Verdana" w:hAnsi="Verdana"/>
          <w:sz w:val="18"/>
          <w:szCs w:val="18"/>
        </w:rPr>
      </w:pPr>
    </w:p>
    <w:p w14:paraId="5C65571B" w14:textId="77777777" w:rsidR="00767D1F" w:rsidRDefault="00767D1F" w:rsidP="00786EC0">
      <w:pPr>
        <w:rPr>
          <w:rFonts w:ascii="Verdana" w:hAnsi="Verdana"/>
          <w:sz w:val="18"/>
          <w:szCs w:val="18"/>
        </w:rPr>
      </w:pPr>
    </w:p>
    <w:p w14:paraId="3AD3724B" w14:textId="77777777" w:rsidR="00767D1F" w:rsidRDefault="00767D1F" w:rsidP="00786EC0">
      <w:pPr>
        <w:rPr>
          <w:rFonts w:ascii="Verdana" w:hAnsi="Verdana"/>
          <w:sz w:val="18"/>
          <w:szCs w:val="18"/>
        </w:rPr>
      </w:pPr>
    </w:p>
    <w:p w14:paraId="24CF15E9" w14:textId="77777777" w:rsidR="00EF568E" w:rsidRDefault="00EF568E" w:rsidP="00786EC0">
      <w:pPr>
        <w:rPr>
          <w:rFonts w:ascii="Verdana" w:hAnsi="Verdana"/>
          <w:sz w:val="18"/>
          <w:szCs w:val="18"/>
        </w:rPr>
      </w:pPr>
    </w:p>
    <w:tbl>
      <w:tblPr>
        <w:tblStyle w:val="Tabellenraster1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767D1F" w:rsidRPr="00934834" w14:paraId="38D7EF27" w14:textId="77777777" w:rsidTr="00061D6A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2EA5BC6" w14:textId="77777777" w:rsidR="00767D1F" w:rsidRPr="00934834" w:rsidRDefault="00767D1F" w:rsidP="00061D6A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Ort: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A7E1" w14:textId="77777777" w:rsidR="00767D1F" w:rsidRPr="00934834" w:rsidRDefault="00767D1F" w:rsidP="00061D6A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 w:cs="Arial"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681A42" w14:textId="77777777" w:rsidR="00767D1F" w:rsidRPr="00934834" w:rsidRDefault="00767D1F" w:rsidP="00061D6A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sdt>
          <w:sdtPr>
            <w:rPr>
              <w:rFonts w:ascii="Verdana" w:hAnsi="Verdana" w:cs="Arial"/>
              <w:b/>
              <w:color w:val="000000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 w14:paraId="44C446AB" w14:textId="77777777" w:rsidR="00767D1F" w:rsidRPr="00934834" w:rsidRDefault="00767D1F" w:rsidP="00061D6A">
                <w:pPr>
                  <w:rPr>
                    <w:rFonts w:ascii="Verdana" w:hAnsi="Verdana" w:cs="Arial"/>
                    <w:b/>
                    <w:color w:val="000000"/>
                  </w:rPr>
                </w:pPr>
                <w:r w:rsidRPr="00934834">
                  <w:rPr>
                    <w:rFonts w:ascii="Verdana" w:hAnsi="Verdana" w:cs="Arial"/>
                    <w:b/>
                    <w:noProof/>
                    <w:color w:val="000000"/>
                  </w:rPr>
                  <w:drawing>
                    <wp:inline distT="0" distB="0" distL="0" distR="0" wp14:anchorId="5AE8DA95" wp14:editId="3216770C">
                      <wp:extent cx="1466850" cy="1285875"/>
                      <wp:effectExtent l="0" t="0" r="0" b="9525"/>
                      <wp:docPr id="2" name="Bild 1" descr="Ein Bild, das weiß, Design enthält.&#10;&#10;KI-generierte Inhalte können fehlerhaft sein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1" descr="Ein Bild, das weiß, Design enthält.&#10;&#10;KI-generierte Inhalte können fehlerhaft sein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66850" cy="128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767D1F" w:rsidRPr="00934834" w14:paraId="512372C4" w14:textId="77777777" w:rsidTr="00061D6A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E8DA0" w14:textId="77777777" w:rsidR="00767D1F" w:rsidRPr="00934834" w:rsidRDefault="00767D1F" w:rsidP="00061D6A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8C0087" w14:textId="77777777" w:rsidR="00767D1F" w:rsidRPr="00934834" w:rsidRDefault="00767D1F" w:rsidP="00061D6A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FD06E0" w14:textId="77777777" w:rsidR="00767D1F" w:rsidRPr="00934834" w:rsidRDefault="00767D1F" w:rsidP="00061D6A">
            <w:pPr>
              <w:jc w:val="center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D6BF4" w14:textId="77777777" w:rsidR="00767D1F" w:rsidRPr="00934834" w:rsidRDefault="00767D1F" w:rsidP="00061D6A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767D1F" w:rsidRPr="00934834" w14:paraId="72F3000F" w14:textId="77777777" w:rsidTr="00061D6A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69E3F" w14:textId="77777777" w:rsidR="00767D1F" w:rsidRPr="00934834" w:rsidRDefault="00767D1F" w:rsidP="00061D6A">
            <w:pPr>
              <w:rPr>
                <w:rFonts w:ascii="Verdana" w:hAnsi="Verdana" w:cs="Arial"/>
                <w:b/>
                <w:color w:val="000000"/>
              </w:rPr>
            </w:pPr>
            <w:r w:rsidRPr="00934834">
              <w:rPr>
                <w:rFonts w:ascii="Verdana" w:hAnsi="Verdana" w:cs="Arial"/>
                <w:b/>
                <w:color w:val="000000"/>
              </w:rPr>
              <w:t>Datum: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1B6F2" w14:textId="77777777" w:rsidR="00767D1F" w:rsidRPr="00934834" w:rsidRDefault="00767D1F" w:rsidP="00061D6A">
            <w:pPr>
              <w:rPr>
                <w:rFonts w:ascii="Verdana" w:hAnsi="Verdana" w:cs="Arial"/>
                <w:color w:val="000000"/>
              </w:rPr>
            </w:pPr>
            <w:r w:rsidRPr="00934834">
              <w:rPr>
                <w:rFonts w:ascii="Verdana" w:hAnsi="Verdana" w:cs="Arial"/>
                <w:color w:val="000000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4" w:name="Text19"/>
            <w:r w:rsidRPr="00934834">
              <w:rPr>
                <w:rFonts w:ascii="Verdana" w:hAnsi="Verdana" w:cs="Arial"/>
                <w:color w:val="000000"/>
              </w:rPr>
              <w:instrText xml:space="preserve"> FORMTEXT </w:instrText>
            </w:r>
            <w:r w:rsidRPr="00934834">
              <w:rPr>
                <w:rFonts w:ascii="Verdana" w:hAnsi="Verdana" w:cs="Arial"/>
                <w:color w:val="000000"/>
              </w:rPr>
            </w:r>
            <w:r w:rsidRPr="00934834">
              <w:rPr>
                <w:rFonts w:ascii="Verdana" w:hAnsi="Verdana" w:cs="Arial"/>
                <w:color w:val="000000"/>
              </w:rPr>
              <w:fldChar w:fldCharType="separate"/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 w:cs="Arial"/>
                <w:noProof/>
                <w:color w:val="000000"/>
              </w:rPr>
              <w:t> </w:t>
            </w:r>
            <w:r w:rsidRPr="00934834">
              <w:rPr>
                <w:rFonts w:ascii="Verdana" w:hAnsi="Verdana"/>
                <w:color w:val="000000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743682" w14:textId="77777777" w:rsidR="00767D1F" w:rsidRPr="00934834" w:rsidRDefault="00767D1F" w:rsidP="00061D6A">
            <w:pPr>
              <w:jc w:val="right"/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F5D6" w14:textId="77777777" w:rsidR="00767D1F" w:rsidRPr="00934834" w:rsidRDefault="00767D1F" w:rsidP="00061D6A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6F56402C" w14:textId="77777777" w:rsidR="00767D1F" w:rsidRPr="00934834" w:rsidRDefault="00767D1F" w:rsidP="00767D1F">
      <w:pPr>
        <w:spacing w:before="0" w:after="0"/>
        <w:ind w:left="2832" w:firstLine="708"/>
        <w:jc w:val="center"/>
        <w:rPr>
          <w:rFonts w:ascii="Verdana" w:eastAsia="Times New Roman" w:hAnsi="Verdana" w:cs="Arial"/>
          <w:color w:val="000000"/>
          <w:sz w:val="20"/>
          <w:szCs w:val="20"/>
          <w:lang w:eastAsia="de-DE"/>
        </w:rPr>
      </w:pPr>
      <w:r w:rsidRPr="00934834">
        <w:rPr>
          <w:rFonts w:ascii="Verdana" w:eastAsia="Times New Roman" w:hAnsi="Verdana" w:cs="Arial"/>
          <w:b/>
          <w:color w:val="000000"/>
          <w:sz w:val="20"/>
          <w:szCs w:val="20"/>
          <w:lang w:eastAsia="de-DE"/>
        </w:rPr>
        <w:t>Rechtsverbindliche Unterschrift / Firmenstempel</w:t>
      </w:r>
    </w:p>
    <w:p w14:paraId="02ADA5A2" w14:textId="77777777" w:rsidR="00EF568E" w:rsidRDefault="00EF568E" w:rsidP="00786EC0">
      <w:pPr>
        <w:rPr>
          <w:rFonts w:ascii="Verdana" w:hAnsi="Verdana"/>
          <w:sz w:val="18"/>
          <w:szCs w:val="18"/>
        </w:rPr>
      </w:pPr>
    </w:p>
    <w:sectPr w:rsidR="00EF568E" w:rsidSect="002D20E7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79192" w14:textId="77777777" w:rsidR="00A163E6" w:rsidRDefault="00A163E6" w:rsidP="00E02F60">
      <w:pPr>
        <w:spacing w:before="0" w:after="0"/>
      </w:pPr>
      <w:r>
        <w:separator/>
      </w:r>
    </w:p>
  </w:endnote>
  <w:endnote w:type="continuationSeparator" w:id="0">
    <w:p w14:paraId="3716C60F" w14:textId="77777777" w:rsidR="00A163E6" w:rsidRDefault="00A163E6" w:rsidP="00E02F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201010104"/>
    <w:charset w:val="00"/>
    <w:family w:val="swiss"/>
    <w:notTrueType/>
    <w:pitch w:val="variable"/>
    <w:sig w:usb0="A00002FF" w:usb1="4000A47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23428561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354E780" w14:textId="224CAC4E" w:rsidR="007E0226" w:rsidRPr="007E0226" w:rsidRDefault="007E0226" w:rsidP="007E0226">
            <w:pPr>
              <w:pStyle w:val="Fuzeile"/>
              <w:rPr>
                <w:rFonts w:ascii="Verdana" w:hAnsi="Verdana"/>
                <w:sz w:val="18"/>
                <w:szCs w:val="18"/>
              </w:rPr>
            </w:pPr>
            <w:r w:rsidRPr="007E0226">
              <w:rPr>
                <w:rFonts w:ascii="Verdana" w:hAnsi="Verdana"/>
                <w:sz w:val="18"/>
                <w:szCs w:val="18"/>
              </w:rPr>
              <w:t>Anlage 1</w:t>
            </w:r>
            <w:r w:rsidRPr="007E0226">
              <w:rPr>
                <w:rFonts w:ascii="Verdana" w:hAnsi="Verdana"/>
                <w:sz w:val="18"/>
                <w:szCs w:val="18"/>
              </w:rPr>
              <w:tab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sz w:val="18"/>
                <w:szCs w:val="18"/>
              </w:rPr>
              <w:t xml:space="preserve"> / 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>2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ab/>
              <w:t xml:space="preserve">DE-UZ </w:t>
            </w:r>
            <w:r w:rsidR="00A0197E">
              <w:rPr>
                <w:rFonts w:ascii="Verdana" w:hAnsi="Verdana"/>
                <w:bCs/>
                <w:sz w:val="18"/>
                <w:szCs w:val="18"/>
              </w:rPr>
              <w:t>27</w:t>
            </w:r>
            <w:r w:rsidRPr="007E0226">
              <w:rPr>
                <w:rFonts w:ascii="Verdana" w:hAnsi="Verdana"/>
                <w:bCs/>
                <w:sz w:val="18"/>
                <w:szCs w:val="18"/>
              </w:rPr>
              <w:t xml:space="preserve"> Ausgabe Januar 20</w:t>
            </w:r>
            <w:r w:rsidR="00A0197E">
              <w:rPr>
                <w:rFonts w:ascii="Verdana" w:hAnsi="Verdana"/>
                <w:bCs/>
                <w:sz w:val="18"/>
                <w:szCs w:val="18"/>
              </w:rPr>
              <w:t>25</w:t>
            </w:r>
          </w:p>
        </w:sdtContent>
      </w:sdt>
    </w:sdtContent>
  </w:sdt>
  <w:p w14:paraId="1B421E80" w14:textId="77777777" w:rsidR="00A94838" w:rsidRPr="00A94838" w:rsidRDefault="00A94838">
    <w:pPr>
      <w:pStyle w:val="Fuzeile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67D47" w14:textId="77777777" w:rsidR="00A163E6" w:rsidRDefault="00A163E6" w:rsidP="00E02F60">
      <w:pPr>
        <w:spacing w:before="0" w:after="0"/>
      </w:pPr>
      <w:r>
        <w:separator/>
      </w:r>
    </w:p>
  </w:footnote>
  <w:footnote w:type="continuationSeparator" w:id="0">
    <w:p w14:paraId="5BB86212" w14:textId="77777777" w:rsidR="00A163E6" w:rsidRDefault="00A163E6" w:rsidP="00E02F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7B8C8" w14:textId="1A823CA0" w:rsidR="00AA1040" w:rsidRPr="0081632D" w:rsidRDefault="00AA1040" w:rsidP="002D20E7">
    <w:pPr>
      <w:pStyle w:val="Kopfzeile"/>
      <w:tabs>
        <w:tab w:val="clear" w:pos="4536"/>
        <w:tab w:val="clear" w:pos="9072"/>
        <w:tab w:val="right" w:pos="0"/>
        <w:tab w:val="right" w:pos="9638"/>
      </w:tabs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16C903DD" wp14:editId="527194E5">
          <wp:extent cx="876616" cy="568575"/>
          <wp:effectExtent l="0" t="0" r="0" b="3175"/>
          <wp:docPr id="23" name="Grafik 22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17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Grafik 22">
                    <a:extLst>
                      <a:ext uri="{FF2B5EF4-FFF2-40B4-BE49-F238E27FC236}">
                        <a16:creationId xmlns:a16="http://schemas.microsoft.com/office/drawing/2014/main" id="{00000000-0008-0000-0000-000017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616" cy="568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Verdana" w:hAnsi="Verdana"/>
        <w:sz w:val="20"/>
        <w:szCs w:val="20"/>
      </w:rPr>
      <w:tab/>
    </w:r>
    <w:r w:rsidR="0089387E" w:rsidRPr="009438AF">
      <w:rPr>
        <w:rFonts w:ascii="Verdana" w:hAnsi="Verdana"/>
        <w:b/>
        <w:sz w:val="18"/>
        <w:szCs w:val="18"/>
      </w:rPr>
      <w:t>Letzte Aktualisierung</w:t>
    </w:r>
    <w:r w:rsidRPr="009438AF">
      <w:rPr>
        <w:rFonts w:ascii="Verdana" w:hAnsi="Verdana"/>
        <w:b/>
        <w:sz w:val="18"/>
        <w:szCs w:val="18"/>
      </w:rPr>
      <w:t xml:space="preserve">:   </w:t>
    </w:r>
    <w:r w:rsidR="009438AF">
      <w:rPr>
        <w:rFonts w:ascii="Verdana" w:hAnsi="Verdana"/>
        <w:b/>
        <w:sz w:val="18"/>
        <w:szCs w:val="18"/>
      </w:rPr>
      <w:t>26</w:t>
    </w:r>
    <w:r w:rsidR="00133A4F" w:rsidRPr="009438AF">
      <w:rPr>
        <w:rFonts w:ascii="Verdana" w:hAnsi="Verdana"/>
        <w:b/>
        <w:sz w:val="18"/>
        <w:szCs w:val="18"/>
      </w:rPr>
      <w:t>.</w:t>
    </w:r>
    <w:r w:rsidR="009438AF">
      <w:rPr>
        <w:rFonts w:ascii="Verdana" w:hAnsi="Verdana"/>
        <w:b/>
        <w:sz w:val="18"/>
        <w:szCs w:val="18"/>
      </w:rPr>
      <w:t>05</w:t>
    </w:r>
    <w:r w:rsidR="00133A4F" w:rsidRPr="009438AF">
      <w:rPr>
        <w:rFonts w:ascii="Verdana" w:hAnsi="Verdana"/>
        <w:b/>
        <w:sz w:val="18"/>
        <w:szCs w:val="18"/>
      </w:rPr>
      <w:t>.20</w:t>
    </w:r>
    <w:r w:rsidR="00A0197E" w:rsidRPr="009438AF">
      <w:rPr>
        <w:rFonts w:ascii="Verdana" w:hAnsi="Verdana"/>
        <w:b/>
        <w:sz w:val="18"/>
        <w:szCs w:val="18"/>
      </w:rPr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91A00"/>
    <w:multiLevelType w:val="hybridMultilevel"/>
    <w:tmpl w:val="B670742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97BE3"/>
    <w:multiLevelType w:val="hybridMultilevel"/>
    <w:tmpl w:val="8E9A3E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E653E"/>
    <w:multiLevelType w:val="hybridMultilevel"/>
    <w:tmpl w:val="C0341A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180895">
    <w:abstractNumId w:val="3"/>
  </w:num>
  <w:num w:numId="2" w16cid:durableId="1642075071">
    <w:abstractNumId w:val="1"/>
  </w:num>
  <w:num w:numId="3" w16cid:durableId="1991713082">
    <w:abstractNumId w:val="0"/>
  </w:num>
  <w:num w:numId="4" w16cid:durableId="173855621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lopp, Annika">
    <w15:presenceInfo w15:providerId="AD" w15:userId="S::annika.klopp@ral.de::1cb11b85-e431-4c18-b14f-599805e2f7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edit="forms" w:enforcement="1" w:cryptProviderType="rsaAES" w:cryptAlgorithmClass="hash" w:cryptAlgorithmType="typeAny" w:cryptAlgorithmSid="14" w:cryptSpinCount="100000" w:hash="Ms6brS+LbO8o55pHZ//5wPLjPnRk/2+1i78deWzeVGmbKFL/R9WFjuDpO4SOLtBNupHHRocJyG77+lokMRpslw==" w:salt="okdYdSAcqwf3R1t1HnvHo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0"/>
    <w:rsid w:val="00005611"/>
    <w:rsid w:val="00022E33"/>
    <w:rsid w:val="00031F61"/>
    <w:rsid w:val="00040E04"/>
    <w:rsid w:val="000434A6"/>
    <w:rsid w:val="0004591C"/>
    <w:rsid w:val="00060536"/>
    <w:rsid w:val="00060D1C"/>
    <w:rsid w:val="00062BB2"/>
    <w:rsid w:val="00084D04"/>
    <w:rsid w:val="00086CC6"/>
    <w:rsid w:val="00093BBF"/>
    <w:rsid w:val="000A0887"/>
    <w:rsid w:val="000A1232"/>
    <w:rsid w:val="000A79BF"/>
    <w:rsid w:val="000B0867"/>
    <w:rsid w:val="000D23FF"/>
    <w:rsid w:val="000E0C92"/>
    <w:rsid w:val="00107500"/>
    <w:rsid w:val="001125B3"/>
    <w:rsid w:val="00113427"/>
    <w:rsid w:val="001227CA"/>
    <w:rsid w:val="00133A4F"/>
    <w:rsid w:val="00135C6E"/>
    <w:rsid w:val="00137C0C"/>
    <w:rsid w:val="0014075A"/>
    <w:rsid w:val="00140A72"/>
    <w:rsid w:val="00160EA2"/>
    <w:rsid w:val="0016666F"/>
    <w:rsid w:val="00167A6A"/>
    <w:rsid w:val="00170C4A"/>
    <w:rsid w:val="001775D4"/>
    <w:rsid w:val="0018316F"/>
    <w:rsid w:val="00186A95"/>
    <w:rsid w:val="00195133"/>
    <w:rsid w:val="001A2216"/>
    <w:rsid w:val="00206AC9"/>
    <w:rsid w:val="00223202"/>
    <w:rsid w:val="00230E9F"/>
    <w:rsid w:val="00252FAD"/>
    <w:rsid w:val="00255463"/>
    <w:rsid w:val="00283DA6"/>
    <w:rsid w:val="00291BFC"/>
    <w:rsid w:val="00294AD0"/>
    <w:rsid w:val="002B1AAB"/>
    <w:rsid w:val="002B3799"/>
    <w:rsid w:val="002B4E91"/>
    <w:rsid w:val="002B5D7D"/>
    <w:rsid w:val="002B6B29"/>
    <w:rsid w:val="002B6B90"/>
    <w:rsid w:val="002C0E72"/>
    <w:rsid w:val="002D20E7"/>
    <w:rsid w:val="002D7715"/>
    <w:rsid w:val="002E2BD5"/>
    <w:rsid w:val="002E4AD6"/>
    <w:rsid w:val="00315791"/>
    <w:rsid w:val="003463FB"/>
    <w:rsid w:val="0035409E"/>
    <w:rsid w:val="00360FCA"/>
    <w:rsid w:val="00370D2B"/>
    <w:rsid w:val="00386A80"/>
    <w:rsid w:val="003A1CB9"/>
    <w:rsid w:val="003D1FAA"/>
    <w:rsid w:val="003D719B"/>
    <w:rsid w:val="003F312E"/>
    <w:rsid w:val="004254B7"/>
    <w:rsid w:val="0043716D"/>
    <w:rsid w:val="00445A34"/>
    <w:rsid w:val="00470495"/>
    <w:rsid w:val="0048049F"/>
    <w:rsid w:val="004965D3"/>
    <w:rsid w:val="0049762E"/>
    <w:rsid w:val="004B0D3D"/>
    <w:rsid w:val="004B617F"/>
    <w:rsid w:val="004B7638"/>
    <w:rsid w:val="004B7E4B"/>
    <w:rsid w:val="004C79EB"/>
    <w:rsid w:val="004E5840"/>
    <w:rsid w:val="004F4853"/>
    <w:rsid w:val="004F607E"/>
    <w:rsid w:val="00506829"/>
    <w:rsid w:val="00514CA4"/>
    <w:rsid w:val="00551FDD"/>
    <w:rsid w:val="005A0B09"/>
    <w:rsid w:val="005A4B66"/>
    <w:rsid w:val="005C1E60"/>
    <w:rsid w:val="005C5370"/>
    <w:rsid w:val="005D1182"/>
    <w:rsid w:val="005D17BC"/>
    <w:rsid w:val="005E584C"/>
    <w:rsid w:val="005F08A3"/>
    <w:rsid w:val="005F4444"/>
    <w:rsid w:val="0061028B"/>
    <w:rsid w:val="00611A3B"/>
    <w:rsid w:val="00612875"/>
    <w:rsid w:val="006338A2"/>
    <w:rsid w:val="00647210"/>
    <w:rsid w:val="006543D7"/>
    <w:rsid w:val="006650CD"/>
    <w:rsid w:val="006976D4"/>
    <w:rsid w:val="006B4463"/>
    <w:rsid w:val="006C4E6C"/>
    <w:rsid w:val="006E114B"/>
    <w:rsid w:val="0070572F"/>
    <w:rsid w:val="00707410"/>
    <w:rsid w:val="00712289"/>
    <w:rsid w:val="00726E7E"/>
    <w:rsid w:val="00735FD6"/>
    <w:rsid w:val="007525BF"/>
    <w:rsid w:val="007528B4"/>
    <w:rsid w:val="0076091E"/>
    <w:rsid w:val="00765248"/>
    <w:rsid w:val="00766F66"/>
    <w:rsid w:val="00767D1F"/>
    <w:rsid w:val="00770145"/>
    <w:rsid w:val="00771DAE"/>
    <w:rsid w:val="00777DC2"/>
    <w:rsid w:val="00780A08"/>
    <w:rsid w:val="00783A3D"/>
    <w:rsid w:val="00786EC0"/>
    <w:rsid w:val="00787CA0"/>
    <w:rsid w:val="007B2BD9"/>
    <w:rsid w:val="007B4682"/>
    <w:rsid w:val="007E0226"/>
    <w:rsid w:val="007E238F"/>
    <w:rsid w:val="007F031A"/>
    <w:rsid w:val="007F1120"/>
    <w:rsid w:val="007F5A4A"/>
    <w:rsid w:val="008018A5"/>
    <w:rsid w:val="0080726D"/>
    <w:rsid w:val="008101C7"/>
    <w:rsid w:val="00810E11"/>
    <w:rsid w:val="00810F2B"/>
    <w:rsid w:val="008142D2"/>
    <w:rsid w:val="00814846"/>
    <w:rsid w:val="00814E0E"/>
    <w:rsid w:val="0081632D"/>
    <w:rsid w:val="008471A1"/>
    <w:rsid w:val="00857C00"/>
    <w:rsid w:val="00883DF4"/>
    <w:rsid w:val="0089387E"/>
    <w:rsid w:val="008A75CB"/>
    <w:rsid w:val="008A7FEB"/>
    <w:rsid w:val="008B7093"/>
    <w:rsid w:val="008D2ABF"/>
    <w:rsid w:val="008D70AD"/>
    <w:rsid w:val="008E3D40"/>
    <w:rsid w:val="008F03B3"/>
    <w:rsid w:val="009015C6"/>
    <w:rsid w:val="009206ED"/>
    <w:rsid w:val="0092219B"/>
    <w:rsid w:val="00931F32"/>
    <w:rsid w:val="009438AF"/>
    <w:rsid w:val="0095530D"/>
    <w:rsid w:val="009604B7"/>
    <w:rsid w:val="009812BC"/>
    <w:rsid w:val="00987852"/>
    <w:rsid w:val="00995FFE"/>
    <w:rsid w:val="009D25DE"/>
    <w:rsid w:val="00A0197E"/>
    <w:rsid w:val="00A03DCE"/>
    <w:rsid w:val="00A1328C"/>
    <w:rsid w:val="00A163E6"/>
    <w:rsid w:val="00A232F0"/>
    <w:rsid w:val="00A25FCE"/>
    <w:rsid w:val="00A45D0D"/>
    <w:rsid w:val="00A56751"/>
    <w:rsid w:val="00A67E77"/>
    <w:rsid w:val="00A73C77"/>
    <w:rsid w:val="00A94838"/>
    <w:rsid w:val="00A95860"/>
    <w:rsid w:val="00A97251"/>
    <w:rsid w:val="00A97331"/>
    <w:rsid w:val="00AA1040"/>
    <w:rsid w:val="00AA6A95"/>
    <w:rsid w:val="00AC7BE8"/>
    <w:rsid w:val="00AC7EE6"/>
    <w:rsid w:val="00AD58E3"/>
    <w:rsid w:val="00AE3455"/>
    <w:rsid w:val="00AF6739"/>
    <w:rsid w:val="00B10F31"/>
    <w:rsid w:val="00B11E27"/>
    <w:rsid w:val="00B368E5"/>
    <w:rsid w:val="00B433D9"/>
    <w:rsid w:val="00B441AF"/>
    <w:rsid w:val="00B53B66"/>
    <w:rsid w:val="00B63C0F"/>
    <w:rsid w:val="00B84976"/>
    <w:rsid w:val="00BB78F2"/>
    <w:rsid w:val="00BE1E1E"/>
    <w:rsid w:val="00BE3A84"/>
    <w:rsid w:val="00BE66FA"/>
    <w:rsid w:val="00BF0199"/>
    <w:rsid w:val="00C15431"/>
    <w:rsid w:val="00C22C79"/>
    <w:rsid w:val="00C23ECA"/>
    <w:rsid w:val="00C508AB"/>
    <w:rsid w:val="00C57275"/>
    <w:rsid w:val="00C610F9"/>
    <w:rsid w:val="00C65B65"/>
    <w:rsid w:val="00CB0B18"/>
    <w:rsid w:val="00CB2C6F"/>
    <w:rsid w:val="00CB6B1C"/>
    <w:rsid w:val="00CC7230"/>
    <w:rsid w:val="00CD0CF5"/>
    <w:rsid w:val="00CD5191"/>
    <w:rsid w:val="00CD5A2D"/>
    <w:rsid w:val="00CF070A"/>
    <w:rsid w:val="00D1395A"/>
    <w:rsid w:val="00D24F9C"/>
    <w:rsid w:val="00D5183C"/>
    <w:rsid w:val="00D5406B"/>
    <w:rsid w:val="00D61AF7"/>
    <w:rsid w:val="00D76421"/>
    <w:rsid w:val="00D8000C"/>
    <w:rsid w:val="00DB4458"/>
    <w:rsid w:val="00DE2EE1"/>
    <w:rsid w:val="00DF0499"/>
    <w:rsid w:val="00DF2F91"/>
    <w:rsid w:val="00E02F60"/>
    <w:rsid w:val="00E03704"/>
    <w:rsid w:val="00E5020F"/>
    <w:rsid w:val="00E552B0"/>
    <w:rsid w:val="00E55853"/>
    <w:rsid w:val="00E84469"/>
    <w:rsid w:val="00E84660"/>
    <w:rsid w:val="00E906A5"/>
    <w:rsid w:val="00EB4C83"/>
    <w:rsid w:val="00EB6072"/>
    <w:rsid w:val="00EC031F"/>
    <w:rsid w:val="00EC0E46"/>
    <w:rsid w:val="00EF568E"/>
    <w:rsid w:val="00F05232"/>
    <w:rsid w:val="00F0591B"/>
    <w:rsid w:val="00F1024F"/>
    <w:rsid w:val="00F12EA3"/>
    <w:rsid w:val="00F30520"/>
    <w:rsid w:val="00F35162"/>
    <w:rsid w:val="00F36DC4"/>
    <w:rsid w:val="00F41565"/>
    <w:rsid w:val="00F71419"/>
    <w:rsid w:val="00F7782D"/>
    <w:rsid w:val="00FB7D51"/>
    <w:rsid w:val="00FD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980B6E"/>
  <w15:chartTrackingRefBased/>
  <w15:docId w15:val="{C3CDBB69-9CA8-485B-A4A4-942A2842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INPro" w:eastAsiaTheme="minorHAnsi" w:hAnsi="DINPro" w:cstheme="minorBidi"/>
        <w:sz w:val="22"/>
        <w:szCs w:val="22"/>
        <w:lang w:val="de-DE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F60"/>
  </w:style>
  <w:style w:type="paragraph" w:styleId="Fuzeile">
    <w:name w:val="footer"/>
    <w:basedOn w:val="Standard"/>
    <w:link w:val="FuzeileZchn"/>
    <w:uiPriority w:val="99"/>
    <w:unhideWhenUsed/>
    <w:rsid w:val="00E02F60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02F60"/>
  </w:style>
  <w:style w:type="table" w:styleId="Tabellenraster">
    <w:name w:val="Table Grid"/>
    <w:basedOn w:val="NormaleTabelle"/>
    <w:uiPriority w:val="39"/>
    <w:rsid w:val="00786EC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040E04"/>
    <w:rPr>
      <w:color w:val="808080"/>
    </w:rPr>
  </w:style>
  <w:style w:type="paragraph" w:customStyle="1" w:styleId="AufzhlungPunkt1">
    <w:name w:val="Aufzählung Punkt 1"/>
    <w:basedOn w:val="Standard"/>
    <w:link w:val="AufzhlungPunkt1Zchn"/>
    <w:uiPriority w:val="99"/>
    <w:qFormat/>
    <w:rsid w:val="00B441AF"/>
    <w:pPr>
      <w:numPr>
        <w:numId w:val="1"/>
      </w:numPr>
      <w:spacing w:before="0" w:after="0" w:line="288" w:lineRule="auto"/>
      <w:ind w:left="426" w:hanging="426"/>
      <w:jc w:val="both"/>
    </w:pPr>
    <w:rPr>
      <w:rFonts w:ascii="Verdana" w:eastAsiaTheme="minorEastAsia" w:hAnsi="Verdana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B441AF"/>
    <w:rPr>
      <w:rFonts w:ascii="Verdana" w:eastAsiaTheme="minorEastAsia" w:hAnsi="Verdana"/>
      <w:sz w:val="20"/>
      <w:szCs w:val="20"/>
      <w:lang w:eastAsia="ja-JP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0682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0682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0682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0682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06829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BB78F2"/>
    <w:pPr>
      <w:ind w:left="720"/>
      <w:contextualSpacing/>
    </w:pPr>
  </w:style>
  <w:style w:type="table" w:customStyle="1" w:styleId="Tabellenraster1">
    <w:name w:val="Tabellenraster1"/>
    <w:basedOn w:val="NormaleTabelle"/>
    <w:next w:val="Tabellenraster"/>
    <w:rsid w:val="00767D1F"/>
    <w:pPr>
      <w:spacing w:before="0" w:after="0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386A80"/>
    <w:pPr>
      <w:spacing w:before="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A53645BC7FB24B9D116284A1CBA198" ma:contentTypeVersion="4" ma:contentTypeDescription="Ein neues Dokument erstellen." ma:contentTypeScope="" ma:versionID="2c20f2861f77ffa4044f108fc19f1abf">
  <xsd:schema xmlns:xsd="http://www.w3.org/2001/XMLSchema" xmlns:xs="http://www.w3.org/2001/XMLSchema" xmlns:p="http://schemas.microsoft.com/office/2006/metadata/properties" xmlns:ns2="85937bc3-cb1e-4da3-b386-e4d351a34869" targetNamespace="http://schemas.microsoft.com/office/2006/metadata/properties" ma:root="true" ma:fieldsID="c15550ece484aa2a5585cea5bc7c8b6e" ns2:_="">
    <xsd:import namespace="85937bc3-cb1e-4da3-b386-e4d351a348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7bc3-cb1e-4da3-b386-e4d351a3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85AF8-053C-4434-9490-19DA74D5E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7bc3-cb1e-4da3-b386-e4d351a348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5B2E7A-49C7-4371-84FA-F4D74D40E4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BCF5A9-0EBC-485D-93B6-EAA1A88448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530683-5C78-4060-A2A6-AA34517C2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1414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Rimkus-Völker, Andrea</dc:creator>
  <cp:keywords/>
  <dc:description/>
  <cp:lastModifiedBy>Klopp, Annika</cp:lastModifiedBy>
  <cp:revision>152</cp:revision>
  <dcterms:created xsi:type="dcterms:W3CDTF">2022-03-04T12:19:00Z</dcterms:created>
  <dcterms:modified xsi:type="dcterms:W3CDTF">2025-05-26T12:16:00Z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0x01010089A53645BC7FB24B9D116284A1CBA198</vt:lpwstr>
  </property>
</Properties>
</file>