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1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  <w:gridCol w:w="708"/>
        <w:gridCol w:w="2355"/>
      </w:tblGrid>
      <w:tr w:rsidR="002E28B1" w:rsidRPr="002E28B1" w:rsidTr="00A50131">
        <w:trPr>
          <w:trHeight w:val="1007"/>
        </w:trPr>
        <w:tc>
          <w:tcPr>
            <w:tcW w:w="10135" w:type="dxa"/>
          </w:tcPr>
          <w:p w:rsidR="002E28B1" w:rsidRPr="00556168" w:rsidRDefault="002E28B1" w:rsidP="002E28B1">
            <w:pPr>
              <w:tabs>
                <w:tab w:val="left" w:pos="5670"/>
              </w:tabs>
              <w:rPr>
                <w:b/>
                <w:sz w:val="20"/>
                <w:szCs w:val="20"/>
              </w:rPr>
            </w:pPr>
            <w:r w:rsidRPr="00556168">
              <w:rPr>
                <w:b/>
                <w:sz w:val="20"/>
                <w:szCs w:val="20"/>
              </w:rPr>
              <w:br w:type="page"/>
            </w:r>
            <w:r w:rsidRPr="00556168">
              <w:rPr>
                <w:b/>
                <w:sz w:val="20"/>
                <w:szCs w:val="20"/>
              </w:rPr>
              <w:br w:type="page"/>
            </w:r>
            <w:r w:rsidRPr="002E28B1">
              <w:rPr>
                <w:b/>
                <w:sz w:val="20"/>
                <w:szCs w:val="20"/>
              </w:rPr>
              <w:t xml:space="preserve">Anlage </w:t>
            </w:r>
            <w:r w:rsidR="007D1C7E">
              <w:rPr>
                <w:b/>
                <w:sz w:val="20"/>
                <w:szCs w:val="20"/>
              </w:rPr>
              <w:t>2</w:t>
            </w:r>
            <w:r w:rsidRPr="002E28B1">
              <w:rPr>
                <w:b/>
                <w:sz w:val="20"/>
                <w:szCs w:val="20"/>
              </w:rPr>
              <w:t xml:space="preserve"> zum Vertrag nach </w:t>
            </w:r>
            <w:r w:rsidR="0020116D">
              <w:rPr>
                <w:b/>
                <w:sz w:val="20"/>
                <w:szCs w:val="20"/>
              </w:rPr>
              <w:t>DE</w:t>
            </w:r>
            <w:r w:rsidRPr="002E28B1">
              <w:rPr>
                <w:b/>
                <w:sz w:val="20"/>
                <w:szCs w:val="20"/>
              </w:rPr>
              <w:t xml:space="preserve">-UZ </w:t>
            </w:r>
            <w:r w:rsidR="00A50131">
              <w:rPr>
                <w:b/>
                <w:sz w:val="20"/>
                <w:szCs w:val="20"/>
              </w:rPr>
              <w:t>76</w:t>
            </w:r>
          </w:p>
          <w:p w:rsidR="002E28B1" w:rsidRPr="00556168" w:rsidRDefault="002E28B1" w:rsidP="00B428CC">
            <w:pPr>
              <w:tabs>
                <w:tab w:val="left" w:pos="5670"/>
              </w:tabs>
              <w:spacing w:line="360" w:lineRule="auto"/>
              <w:rPr>
                <w:b/>
                <w:sz w:val="20"/>
                <w:szCs w:val="20"/>
              </w:rPr>
            </w:pPr>
            <w:r w:rsidRPr="002E28B1">
              <w:rPr>
                <w:b/>
                <w:sz w:val="20"/>
                <w:szCs w:val="20"/>
              </w:rPr>
              <w:t xml:space="preserve">Umweltzeichen für </w:t>
            </w:r>
            <w:r w:rsidRPr="002E28B1">
              <w:rPr>
                <w:b/>
                <w:sz w:val="20"/>
                <w:szCs w:val="20"/>
              </w:rPr>
              <w:br/>
            </w:r>
            <w:r w:rsidR="00556168" w:rsidRPr="00556168">
              <w:rPr>
                <w:b/>
                <w:sz w:val="20"/>
                <w:szCs w:val="20"/>
              </w:rPr>
              <w:t>„</w:t>
            </w:r>
            <w:r w:rsidR="00B428CC" w:rsidRPr="00B428CC">
              <w:rPr>
                <w:b/>
                <w:sz w:val="20"/>
                <w:szCs w:val="20"/>
              </w:rPr>
              <w:t>Emission</w:t>
            </w:r>
            <w:r w:rsidR="00B428CC">
              <w:rPr>
                <w:b/>
                <w:sz w:val="20"/>
                <w:szCs w:val="20"/>
              </w:rPr>
              <w:t xml:space="preserve">sarme plattenförmige Werkstoffe </w:t>
            </w:r>
            <w:r w:rsidR="00B428CC" w:rsidRPr="00B428CC">
              <w:rPr>
                <w:b/>
                <w:sz w:val="20"/>
                <w:szCs w:val="20"/>
              </w:rPr>
              <w:t>(Bau- und Möbelplatten) für den Innenausbau</w:t>
            </w:r>
            <w:r w:rsidR="00556168" w:rsidRPr="00556168">
              <w:rPr>
                <w:b/>
                <w:sz w:val="20"/>
                <w:szCs w:val="20"/>
              </w:rPr>
              <w:t>“</w:t>
            </w:r>
          </w:p>
          <w:p w:rsidR="002E28B1" w:rsidRPr="00556168" w:rsidRDefault="007F08D2" w:rsidP="002E28B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Bilanz der eingesetzten Hölzer</w:t>
            </w:r>
          </w:p>
        </w:tc>
        <w:tc>
          <w:tcPr>
            <w:tcW w:w="708" w:type="dxa"/>
          </w:tcPr>
          <w:p w:rsidR="002E28B1" w:rsidRPr="002E28B1" w:rsidRDefault="002E28B1" w:rsidP="002E28B1">
            <w:pPr>
              <w:tabs>
                <w:tab w:val="left" w:pos="5670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B1" w:rsidRPr="002E28B1" w:rsidRDefault="002E28B1" w:rsidP="002E28B1">
            <w:pPr>
              <w:tabs>
                <w:tab w:val="left" w:pos="5670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 w:rsidRPr="002E28B1">
              <w:rPr>
                <w:b/>
                <w:sz w:val="20"/>
                <w:szCs w:val="20"/>
              </w:rPr>
              <w:t>Bitte benutzen Sie diesen Vordruck!</w:t>
            </w:r>
          </w:p>
        </w:tc>
      </w:tr>
    </w:tbl>
    <w:p w:rsidR="002E28B1" w:rsidRPr="002E28B1" w:rsidRDefault="002E28B1" w:rsidP="002E28B1">
      <w:pPr>
        <w:tabs>
          <w:tab w:val="left" w:pos="5670"/>
        </w:tabs>
        <w:rPr>
          <w:sz w:val="16"/>
          <w:szCs w:val="16"/>
        </w:rPr>
      </w:pPr>
    </w:p>
    <w:tbl>
      <w:tblPr>
        <w:tblW w:w="13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1"/>
        <w:gridCol w:w="2565"/>
        <w:gridCol w:w="2188"/>
        <w:gridCol w:w="2091"/>
        <w:gridCol w:w="1446"/>
        <w:gridCol w:w="972"/>
        <w:gridCol w:w="2188"/>
      </w:tblGrid>
      <w:tr w:rsidR="00841234" w:rsidRPr="002E28B1" w:rsidTr="007F08D2">
        <w:trPr>
          <w:trHeight w:val="20"/>
        </w:trPr>
        <w:tc>
          <w:tcPr>
            <w:tcW w:w="1811" w:type="dxa"/>
            <w:shd w:val="clear" w:color="auto" w:fill="D9D9D9"/>
          </w:tcPr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  <w:r w:rsidRPr="002E28B1">
              <w:rPr>
                <w:b/>
                <w:bCs/>
                <w:sz w:val="18"/>
                <w:szCs w:val="18"/>
              </w:rPr>
              <w:t>Art des Holzwerkstoffs</w:t>
            </w:r>
            <w:r w:rsidRPr="002E28B1">
              <w:rPr>
                <w:rStyle w:val="Funotenzeichen"/>
                <w:rFonts w:cs="Arial"/>
                <w:b/>
                <w:bCs/>
                <w:sz w:val="18"/>
                <w:szCs w:val="18"/>
              </w:rPr>
              <w:footnoteReference w:id="1"/>
            </w: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65" w:type="dxa"/>
            <w:shd w:val="clear" w:color="auto" w:fill="D9D9D9"/>
          </w:tcPr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  <w:r w:rsidRPr="002E28B1">
              <w:rPr>
                <w:b/>
                <w:bCs/>
                <w:sz w:val="18"/>
                <w:szCs w:val="18"/>
              </w:rPr>
              <w:t>Holzart</w:t>
            </w: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8" w:type="dxa"/>
            <w:shd w:val="clear" w:color="auto" w:fill="D9D9D9"/>
          </w:tcPr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  <w:r w:rsidRPr="002E28B1">
              <w:rPr>
                <w:b/>
                <w:bCs/>
                <w:sz w:val="18"/>
                <w:szCs w:val="18"/>
              </w:rPr>
              <w:t>Herkunftsland/ -gebiet des Holzes</w:t>
            </w: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D9D9D9"/>
          </w:tcPr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  <w:r w:rsidRPr="002E28B1">
              <w:rPr>
                <w:b/>
                <w:bCs/>
                <w:sz w:val="18"/>
                <w:szCs w:val="18"/>
              </w:rPr>
              <w:t>Mengenvolumen</w:t>
            </w: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shd w:val="clear" w:color="auto" w:fill="D9D9D9"/>
          </w:tcPr>
          <w:p w:rsidR="005C5D39" w:rsidRDefault="005C5D39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  <w:r w:rsidRPr="002E28B1">
              <w:rPr>
                <w:b/>
                <w:bCs/>
                <w:sz w:val="18"/>
                <w:szCs w:val="18"/>
              </w:rPr>
              <w:t>Aus zertifiziert nachhaltiger Forstwirtschaft?</w:t>
            </w:r>
          </w:p>
        </w:tc>
        <w:tc>
          <w:tcPr>
            <w:tcW w:w="2188" w:type="dxa"/>
            <w:shd w:val="clear" w:color="auto" w:fill="D9D9D9"/>
          </w:tcPr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  <w:r w:rsidRPr="002E28B1">
              <w:rPr>
                <w:b/>
                <w:bCs/>
                <w:sz w:val="18"/>
                <w:szCs w:val="18"/>
              </w:rPr>
              <w:t>Nachweis für kontrolliertes Holz</w:t>
            </w:r>
            <w:r w:rsidRPr="002E28B1">
              <w:rPr>
                <w:rStyle w:val="Funotenzeichen"/>
                <w:rFonts w:cs="Arial"/>
                <w:b/>
                <w:bCs/>
                <w:sz w:val="18"/>
                <w:szCs w:val="18"/>
              </w:rPr>
              <w:footnoteReference w:id="2"/>
            </w:r>
          </w:p>
          <w:p w:rsidR="00467C8A" w:rsidRPr="002E28B1" w:rsidRDefault="00467C8A" w:rsidP="00C8553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Start w:id="0" w:name="Text2"/>
      <w:tr w:rsidR="00841234" w:rsidRPr="002E28B1" w:rsidTr="00365C3D">
        <w:trPr>
          <w:trHeight w:val="20"/>
        </w:trPr>
        <w:tc>
          <w:tcPr>
            <w:tcW w:w="181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565" w:type="dxa"/>
          </w:tcPr>
          <w:p w:rsidR="00467C8A" w:rsidRPr="002E28B1" w:rsidRDefault="005C5D39" w:rsidP="005C5D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188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bookmarkStart w:id="2" w:name="Text3"/>
        <w:tc>
          <w:tcPr>
            <w:tcW w:w="209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bookmarkEnd w:id="2"/>
            <w:r w:rsidRPr="002E28B1">
              <w:rPr>
                <w:sz w:val="18"/>
                <w:szCs w:val="18"/>
              </w:rPr>
              <w:t xml:space="preserve"> m³</w:t>
            </w:r>
          </w:p>
        </w:tc>
        <w:bookmarkStart w:id="3" w:name="zertHolzJa"/>
        <w:tc>
          <w:tcPr>
            <w:tcW w:w="1446" w:type="dxa"/>
            <w:tcBorders>
              <w:righ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bookmarkEnd w:id="3"/>
            <w:r w:rsidRPr="002E28B1">
              <w:rPr>
                <w:sz w:val="18"/>
                <w:szCs w:val="18"/>
              </w:rPr>
              <w:t xml:space="preserve"> ja: </w:t>
            </w:r>
            <w:bookmarkStart w:id="4" w:name="zertAnteil"/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="005C5D39">
              <w:rPr>
                <w:sz w:val="18"/>
                <w:szCs w:val="18"/>
              </w:rPr>
              <w:t> </w:t>
            </w:r>
            <w:r w:rsidR="005C5D39">
              <w:rPr>
                <w:sz w:val="18"/>
                <w:szCs w:val="18"/>
              </w:rPr>
              <w:t> </w:t>
            </w:r>
            <w:r w:rsidR="005C5D39">
              <w:rPr>
                <w:sz w:val="18"/>
                <w:szCs w:val="18"/>
              </w:rPr>
              <w:t> </w:t>
            </w:r>
            <w:r w:rsidR="005C5D39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bookmarkEnd w:id="4"/>
            <w:r w:rsidRPr="002E28B1">
              <w:rPr>
                <w:sz w:val="18"/>
                <w:szCs w:val="18"/>
              </w:rPr>
              <w:t xml:space="preserve"> %</w:t>
            </w:r>
          </w:p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467C8A" w:rsidRDefault="00467C8A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5C5D39" w:rsidRPr="002E28B1" w:rsidRDefault="005C5D39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972" w:type="dxa"/>
            <w:tcBorders>
              <w:lef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467C8A" w:rsidRPr="002E28B1" w:rsidRDefault="00467C8A" w:rsidP="002E28B1">
            <w:pPr>
              <w:ind w:left="708"/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bookmarkStart w:id="6" w:name="AnlageNr"/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841234" w:rsidRPr="002E28B1" w:rsidTr="00365C3D">
        <w:trPr>
          <w:trHeight w:val="20"/>
        </w:trPr>
        <w:tc>
          <w:tcPr>
            <w:tcW w:w="181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467C8A" w:rsidRDefault="00467C8A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5C5D39" w:rsidRPr="002E28B1" w:rsidRDefault="005C5D39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972" w:type="dxa"/>
            <w:tcBorders>
              <w:lef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467C8A" w:rsidRPr="002E28B1" w:rsidRDefault="00467C8A" w:rsidP="00607240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841234" w:rsidRPr="002E28B1" w:rsidTr="00365C3D">
        <w:trPr>
          <w:trHeight w:val="20"/>
        </w:trPr>
        <w:tc>
          <w:tcPr>
            <w:tcW w:w="181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467C8A" w:rsidRDefault="00467C8A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5C5D39" w:rsidRPr="002E28B1" w:rsidRDefault="005C5D39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972" w:type="dxa"/>
            <w:tcBorders>
              <w:lef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467C8A" w:rsidRPr="002E28B1" w:rsidRDefault="00467C8A" w:rsidP="00607240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841234" w:rsidRPr="002E28B1" w:rsidTr="00365C3D">
        <w:trPr>
          <w:trHeight w:val="20"/>
        </w:trPr>
        <w:tc>
          <w:tcPr>
            <w:tcW w:w="181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467C8A" w:rsidRDefault="00467C8A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5C5D39" w:rsidRPr="002E28B1" w:rsidRDefault="005C5D39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972" w:type="dxa"/>
            <w:tcBorders>
              <w:lef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467C8A" w:rsidRPr="002E28B1" w:rsidRDefault="00467C8A" w:rsidP="00607240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841234" w:rsidRPr="002E28B1" w:rsidTr="00365C3D">
        <w:trPr>
          <w:trHeight w:val="20"/>
        </w:trPr>
        <w:tc>
          <w:tcPr>
            <w:tcW w:w="181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467C8A" w:rsidRPr="002E28B1" w:rsidRDefault="00467C8A" w:rsidP="00A52039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467C8A" w:rsidRPr="002E28B1" w:rsidRDefault="00467C8A" w:rsidP="00A52039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467C8A" w:rsidRDefault="00467C8A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5C5D39" w:rsidRPr="002E28B1" w:rsidRDefault="005C5D39" w:rsidP="005C5D39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972" w:type="dxa"/>
            <w:tcBorders>
              <w:left w:val="nil"/>
            </w:tcBorders>
          </w:tcPr>
          <w:p w:rsidR="00467C8A" w:rsidRPr="002E28B1" w:rsidRDefault="00467C8A" w:rsidP="00C85535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467C8A" w:rsidRPr="002E28B1" w:rsidRDefault="00467C8A" w:rsidP="00607240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</w:tbl>
    <w:p w:rsidR="0090177F" w:rsidRDefault="0090177F" w:rsidP="007A5C8A">
      <w:pPr>
        <w:rPr>
          <w:sz w:val="18"/>
          <w:szCs w:val="18"/>
        </w:rPr>
        <w:sectPr w:rsidR="0090177F" w:rsidSect="007F08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418" w:bottom="851" w:left="1418" w:header="709" w:footer="709" w:gutter="0"/>
          <w:cols w:space="708"/>
          <w:titlePg/>
          <w:docGrid w:linePitch="360"/>
        </w:sectPr>
      </w:pPr>
    </w:p>
    <w:tbl>
      <w:tblPr>
        <w:tblW w:w="13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1"/>
        <w:gridCol w:w="2565"/>
        <w:gridCol w:w="2188"/>
        <w:gridCol w:w="2091"/>
        <w:gridCol w:w="1446"/>
        <w:gridCol w:w="972"/>
        <w:gridCol w:w="2188"/>
      </w:tblGrid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</w:tbl>
    <w:p w:rsidR="0090177F" w:rsidRDefault="0090177F" w:rsidP="007A5C8A">
      <w:pPr>
        <w:rPr>
          <w:sz w:val="18"/>
          <w:szCs w:val="18"/>
        </w:rPr>
        <w:sectPr w:rsidR="0090177F" w:rsidSect="007F08D2">
          <w:pgSz w:w="16838" w:h="11906" w:orient="landscape" w:code="9"/>
          <w:pgMar w:top="1134" w:right="1418" w:bottom="851" w:left="1418" w:header="709" w:footer="709" w:gutter="0"/>
          <w:cols w:space="708"/>
          <w:titlePg/>
          <w:docGrid w:linePitch="360"/>
        </w:sectPr>
      </w:pPr>
    </w:p>
    <w:tbl>
      <w:tblPr>
        <w:tblW w:w="13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1"/>
        <w:gridCol w:w="2565"/>
        <w:gridCol w:w="2188"/>
        <w:gridCol w:w="2091"/>
        <w:gridCol w:w="1446"/>
        <w:gridCol w:w="972"/>
        <w:gridCol w:w="2188"/>
      </w:tblGrid>
      <w:tr w:rsidR="00365C3D" w:rsidRPr="002E28B1" w:rsidTr="00365C3D">
        <w:trPr>
          <w:trHeight w:val="20"/>
        </w:trPr>
        <w:tc>
          <w:tcPr>
            <w:tcW w:w="181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20"/>
                <w:szCs w:val="20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365C3D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72" w:type="dxa"/>
            <w:tcBorders>
              <w:left w:val="nil"/>
            </w:tcBorders>
          </w:tcPr>
          <w:p w:rsidR="00365C3D" w:rsidRPr="002E28B1" w:rsidRDefault="00365C3D" w:rsidP="007A5C8A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365C3D" w:rsidRPr="002E28B1" w:rsidRDefault="00365C3D" w:rsidP="007A5C8A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  <w:tr w:rsidR="0090177F" w:rsidRPr="002E28B1" w:rsidTr="00365C3D">
        <w:trPr>
          <w:trHeight w:val="20"/>
        </w:trPr>
        <w:tc>
          <w:tcPr>
            <w:tcW w:w="1811" w:type="dxa"/>
          </w:tcPr>
          <w:p w:rsidR="0090177F" w:rsidRPr="002E28B1" w:rsidRDefault="0090177F" w:rsidP="0090177F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565" w:type="dxa"/>
          </w:tcPr>
          <w:p w:rsidR="0090177F" w:rsidRPr="002E28B1" w:rsidRDefault="0090177F" w:rsidP="0090177F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88" w:type="dxa"/>
          </w:tcPr>
          <w:p w:rsidR="0090177F" w:rsidRPr="002E28B1" w:rsidRDefault="0090177F" w:rsidP="0090177F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91" w:type="dxa"/>
          </w:tcPr>
          <w:p w:rsidR="0090177F" w:rsidRPr="002E28B1" w:rsidRDefault="0090177F" w:rsidP="0090177F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90177F" w:rsidRPr="002E28B1" w:rsidRDefault="0090177F" w:rsidP="0090177F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ja: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zertAnteil"/>
                  <w:enabled/>
                  <w:calcOnExit w:val="0"/>
                  <w:textInput>
                    <w:type w:val="number"/>
                    <w:default w:val="0%"/>
                    <w:maxLength w:val="4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%</w:t>
            </w:r>
          </w:p>
          <w:p w:rsidR="0090177F" w:rsidRPr="002E28B1" w:rsidRDefault="0090177F" w:rsidP="0090177F">
            <w:pPr>
              <w:tabs>
                <w:tab w:val="left" w:pos="1433"/>
              </w:tabs>
              <w:rPr>
                <w:sz w:val="18"/>
                <w:szCs w:val="18"/>
              </w:rPr>
            </w:pPr>
          </w:p>
          <w:p w:rsidR="0090177F" w:rsidRDefault="0090177F" w:rsidP="0090177F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i/>
                <w:iCs/>
                <w:sz w:val="18"/>
                <w:szCs w:val="18"/>
              </w:rPr>
              <w:t>Zertifikat-Nr.:</w:t>
            </w:r>
            <w:r w:rsidRPr="002E28B1">
              <w:rPr>
                <w:sz w:val="18"/>
                <w:szCs w:val="18"/>
              </w:rPr>
              <w:t xml:space="preserve"> </w:t>
            </w:r>
          </w:p>
          <w:p w:rsidR="0090177F" w:rsidRPr="002E28B1" w:rsidRDefault="0090177F" w:rsidP="0090177F">
            <w:pPr>
              <w:tabs>
                <w:tab w:val="left" w:pos="14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972" w:type="dxa"/>
            <w:tcBorders>
              <w:left w:val="nil"/>
            </w:tcBorders>
          </w:tcPr>
          <w:p w:rsidR="0090177F" w:rsidRPr="002E28B1" w:rsidRDefault="0090177F" w:rsidP="0090177F">
            <w:pPr>
              <w:tabs>
                <w:tab w:val="left" w:pos="1433"/>
              </w:tabs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FORMCHECKBOX </w:instrText>
            </w:r>
            <w:r w:rsidR="00C24FC2">
              <w:rPr>
                <w:sz w:val="18"/>
                <w:szCs w:val="18"/>
              </w:rPr>
            </w:r>
            <w:r w:rsidR="00C24FC2">
              <w:rPr>
                <w:sz w:val="18"/>
                <w:szCs w:val="18"/>
              </w:rPr>
              <w:fldChar w:fldCharType="separate"/>
            </w:r>
            <w:r w:rsidRPr="002E28B1">
              <w:rPr>
                <w:sz w:val="18"/>
                <w:szCs w:val="18"/>
              </w:rPr>
              <w:fldChar w:fldCharType="end"/>
            </w:r>
            <w:r w:rsidRPr="002E28B1">
              <w:rPr>
                <w:sz w:val="18"/>
                <w:szCs w:val="18"/>
              </w:rPr>
              <w:t xml:space="preserve"> nein</w:t>
            </w:r>
          </w:p>
        </w:tc>
        <w:tc>
          <w:tcPr>
            <w:tcW w:w="2188" w:type="dxa"/>
          </w:tcPr>
          <w:p w:rsidR="0090177F" w:rsidRPr="002E28B1" w:rsidRDefault="0090177F" w:rsidP="0090177F">
            <w:pPr>
              <w:rPr>
                <w:sz w:val="18"/>
                <w:szCs w:val="18"/>
              </w:rPr>
            </w:pPr>
            <w:r w:rsidRPr="002E28B1">
              <w:rPr>
                <w:sz w:val="18"/>
                <w:szCs w:val="18"/>
              </w:rPr>
              <w:t xml:space="preserve">Anlage Nr: </w:t>
            </w:r>
            <w:r w:rsidRPr="002E28B1">
              <w:rPr>
                <w:sz w:val="18"/>
                <w:szCs w:val="18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E28B1">
              <w:rPr>
                <w:sz w:val="18"/>
                <w:szCs w:val="18"/>
              </w:rPr>
              <w:instrText xml:space="preserve"> FORMTEXT </w:instrText>
            </w:r>
            <w:r w:rsidRPr="002E28B1">
              <w:rPr>
                <w:sz w:val="18"/>
                <w:szCs w:val="18"/>
              </w:rPr>
            </w:r>
            <w:r w:rsidRPr="002E28B1">
              <w:rPr>
                <w:sz w:val="18"/>
                <w:szCs w:val="18"/>
              </w:rPr>
              <w:fldChar w:fldCharType="separate"/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noProof/>
                <w:sz w:val="18"/>
                <w:szCs w:val="18"/>
              </w:rPr>
              <w:t> </w:t>
            </w:r>
            <w:r w:rsidRPr="002E28B1">
              <w:rPr>
                <w:sz w:val="18"/>
                <w:szCs w:val="18"/>
              </w:rPr>
              <w:fldChar w:fldCharType="end"/>
            </w:r>
          </w:p>
        </w:tc>
      </w:tr>
    </w:tbl>
    <w:p w:rsidR="00467C8A" w:rsidRDefault="007F08D2" w:rsidP="007F08D2">
      <w:pPr>
        <w:tabs>
          <w:tab w:val="left" w:pos="8647"/>
        </w:tabs>
        <w:rPr>
          <w:sz w:val="18"/>
          <w:szCs w:val="18"/>
        </w:rPr>
      </w:pPr>
      <w:r>
        <w:rPr>
          <w:sz w:val="18"/>
          <w:szCs w:val="18"/>
        </w:rPr>
        <w:tab/>
        <w:t>Summe 100%</w:t>
      </w:r>
    </w:p>
    <w:p w:rsidR="007F08D2" w:rsidRDefault="007F08D2" w:rsidP="007F08D2">
      <w:pPr>
        <w:tabs>
          <w:tab w:val="left" w:pos="8647"/>
        </w:tabs>
        <w:rPr>
          <w:sz w:val="18"/>
          <w:szCs w:val="18"/>
        </w:rPr>
      </w:pPr>
    </w:p>
    <w:p w:rsidR="0090177F" w:rsidRDefault="0090177F" w:rsidP="007F08D2">
      <w:pPr>
        <w:tabs>
          <w:tab w:val="left" w:pos="8647"/>
        </w:tabs>
        <w:rPr>
          <w:sz w:val="18"/>
          <w:szCs w:val="18"/>
        </w:rPr>
      </w:pPr>
    </w:p>
    <w:p w:rsidR="0090177F" w:rsidRDefault="0090177F" w:rsidP="007F08D2">
      <w:pPr>
        <w:tabs>
          <w:tab w:val="left" w:pos="8647"/>
        </w:tabs>
        <w:rPr>
          <w:sz w:val="18"/>
          <w:szCs w:val="18"/>
        </w:rPr>
      </w:pPr>
    </w:p>
    <w:p w:rsidR="0090177F" w:rsidRDefault="0090177F" w:rsidP="007F08D2">
      <w:pPr>
        <w:tabs>
          <w:tab w:val="left" w:pos="8647"/>
        </w:tabs>
        <w:rPr>
          <w:sz w:val="18"/>
          <w:szCs w:val="18"/>
        </w:rPr>
      </w:pPr>
    </w:p>
    <w:p w:rsidR="0090177F" w:rsidRDefault="0090177F" w:rsidP="007F08D2">
      <w:pPr>
        <w:tabs>
          <w:tab w:val="left" w:pos="8647"/>
        </w:tabs>
        <w:rPr>
          <w:sz w:val="18"/>
          <w:szCs w:val="18"/>
        </w:rPr>
      </w:pPr>
    </w:p>
    <w:p w:rsidR="007F08D2" w:rsidRPr="007F08D2" w:rsidRDefault="007F08D2" w:rsidP="007F08D2">
      <w:pPr>
        <w:tabs>
          <w:tab w:val="left" w:pos="8647"/>
        </w:tabs>
        <w:rPr>
          <w:sz w:val="20"/>
          <w:szCs w:val="20"/>
        </w:rPr>
      </w:pPr>
    </w:p>
    <w:p w:rsidR="007F08D2" w:rsidRPr="007F08D2" w:rsidRDefault="007F08D2" w:rsidP="007F08D2">
      <w:pPr>
        <w:tabs>
          <w:tab w:val="left" w:pos="720"/>
        </w:tabs>
        <w:ind w:left="8364" w:hanging="8364"/>
        <w:rPr>
          <w:sz w:val="20"/>
          <w:szCs w:val="20"/>
        </w:rPr>
      </w:pPr>
      <w:r w:rsidRPr="007F08D2">
        <w:rPr>
          <w:sz w:val="20"/>
          <w:szCs w:val="20"/>
        </w:rPr>
        <w:t>Ort:</w:t>
      </w:r>
      <w:r w:rsidRPr="007F08D2">
        <w:rPr>
          <w:sz w:val="20"/>
          <w:szCs w:val="20"/>
        </w:rPr>
        <w:tab/>
        <w:t xml:space="preserve"> </w:t>
      </w:r>
      <w:r w:rsidRPr="007F08D2">
        <w:rPr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7F08D2">
        <w:rPr>
          <w:sz w:val="20"/>
          <w:szCs w:val="20"/>
        </w:rPr>
        <w:instrText xml:space="preserve"> FORMTEXT </w:instrText>
      </w:r>
      <w:r w:rsidRPr="007F08D2">
        <w:rPr>
          <w:sz w:val="20"/>
          <w:szCs w:val="20"/>
        </w:rPr>
      </w:r>
      <w:r w:rsidRPr="007F08D2">
        <w:rPr>
          <w:sz w:val="20"/>
          <w:szCs w:val="20"/>
        </w:rPr>
        <w:fldChar w:fldCharType="separate"/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sz w:val="20"/>
          <w:szCs w:val="20"/>
        </w:rPr>
        <w:fldChar w:fldCharType="end"/>
      </w:r>
      <w:r w:rsidRPr="007F08D2">
        <w:rPr>
          <w:sz w:val="20"/>
          <w:szCs w:val="20"/>
        </w:rPr>
        <w:tab/>
        <w:t>Zeichennehmer:</w:t>
      </w:r>
    </w:p>
    <w:p w:rsidR="007F08D2" w:rsidRPr="002E28B1" w:rsidRDefault="007F08D2" w:rsidP="00D925B1">
      <w:pPr>
        <w:ind w:left="8364" w:hanging="8364"/>
        <w:rPr>
          <w:sz w:val="18"/>
          <w:szCs w:val="18"/>
        </w:rPr>
      </w:pPr>
      <w:r w:rsidRPr="007F08D2">
        <w:rPr>
          <w:sz w:val="20"/>
          <w:szCs w:val="20"/>
        </w:rPr>
        <w:t xml:space="preserve">Datum: </w:t>
      </w:r>
      <w:r w:rsidRPr="007F08D2">
        <w:rPr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7F08D2">
        <w:rPr>
          <w:sz w:val="20"/>
          <w:szCs w:val="20"/>
        </w:rPr>
        <w:instrText xml:space="preserve"> FORMTEXT </w:instrText>
      </w:r>
      <w:r w:rsidRPr="007F08D2">
        <w:rPr>
          <w:sz w:val="20"/>
          <w:szCs w:val="20"/>
        </w:rPr>
      </w:r>
      <w:r w:rsidRPr="007F08D2">
        <w:rPr>
          <w:sz w:val="20"/>
          <w:szCs w:val="20"/>
        </w:rPr>
        <w:fldChar w:fldCharType="separate"/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noProof/>
          <w:sz w:val="20"/>
          <w:szCs w:val="20"/>
        </w:rPr>
        <w:t> </w:t>
      </w:r>
      <w:r w:rsidRPr="007F08D2">
        <w:rPr>
          <w:sz w:val="20"/>
          <w:szCs w:val="20"/>
        </w:rPr>
        <w:fldChar w:fldCharType="end"/>
      </w:r>
      <w:r>
        <w:rPr>
          <w:sz w:val="20"/>
          <w:szCs w:val="20"/>
        </w:rPr>
        <w:tab/>
        <w:t>(rechtsverbindliche Unter</w:t>
      </w:r>
      <w:r w:rsidRPr="007F08D2">
        <w:rPr>
          <w:sz w:val="20"/>
          <w:szCs w:val="20"/>
        </w:rPr>
        <w:t>schrift und Firmenstempel)</w:t>
      </w:r>
    </w:p>
    <w:sectPr w:rsidR="007F08D2" w:rsidRPr="002E28B1" w:rsidSect="007F08D2">
      <w:pgSz w:w="16838" w:h="11906" w:orient="landscape" w:code="9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1DF" w:rsidRDefault="000211DF">
      <w:r>
        <w:separator/>
      </w:r>
    </w:p>
  </w:endnote>
  <w:endnote w:type="continuationSeparator" w:id="0">
    <w:p w:rsidR="000211DF" w:rsidRDefault="0002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77F" w:rsidRDefault="0090177F" w:rsidP="0090177F">
    <w:pPr>
      <w:pStyle w:val="Fuzeile"/>
      <w:jc w:val="center"/>
    </w:pPr>
    <w:r>
      <w:t>20.05.2019 Anlage 2 zum Vertrag</w:t>
    </w:r>
    <w:r>
      <w:ptab w:relativeTo="margin" w:alignment="center" w:leader="none"/>
    </w:r>
    <w:r>
      <w:t>1/2</w:t>
    </w:r>
    <w:r>
      <w:ptab w:relativeTo="margin" w:alignment="right" w:leader="none"/>
    </w:r>
    <w:r>
      <w:t>DE-UZ 76 Ausgabe Februar 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77F" w:rsidRDefault="0090177F" w:rsidP="0090177F">
    <w:pPr>
      <w:pStyle w:val="Fuzeile"/>
      <w:jc w:val="center"/>
    </w:pPr>
    <w:r>
      <w:t>20.05.2019 Anlage 2 zum Vertrag</w:t>
    </w:r>
    <w:r>
      <w:ptab w:relativeTo="margin" w:alignment="center" w:leader="none"/>
    </w:r>
    <w:r>
      <w:t>1/3</w:t>
    </w:r>
    <w:r>
      <w:ptab w:relativeTo="margin" w:alignment="right" w:leader="none"/>
    </w:r>
    <w:r>
      <w:t>DE-UZ 76 Ausgabe Februar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8D2" w:rsidRDefault="00C24FC2" w:rsidP="00C24FC2">
    <w:pPr>
      <w:pStyle w:val="Fuzeile"/>
      <w:tabs>
        <w:tab w:val="clear" w:pos="4536"/>
        <w:tab w:val="clear" w:pos="9072"/>
        <w:tab w:val="right" w:pos="8505"/>
        <w:tab w:val="right" w:pos="11340"/>
      </w:tabs>
    </w:pPr>
    <w:r>
      <w:t>20.05.2019 Anlage 2 zum Vertrag</w:t>
    </w:r>
    <w:sdt>
      <w:sdtPr>
        <w:id w:val="1827852066"/>
        <w:docPartObj>
          <w:docPartGallery w:val="Page Numbers (Bottom of Page)"/>
          <w:docPartUnique/>
        </w:docPartObj>
      </w:sdtPr>
      <w:sdtContent>
        <w:r>
          <w:t xml:space="preserve">                                               </w:t>
        </w:r>
        <w:bookmarkStart w:id="11" w:name="_GoBack"/>
        <w:bookmarkEnd w:id="11"/>
        <w:r>
          <w:t xml:space="preserve">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  <w:r>
          <w:tab/>
          <w:t xml:space="preserve">                 </w:t>
        </w:r>
        <w:r>
          <w:tab/>
          <w:t>DE-UZ 76 Ausgabe Februar 2016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1DF" w:rsidRDefault="000211DF">
      <w:r>
        <w:separator/>
      </w:r>
    </w:p>
  </w:footnote>
  <w:footnote w:type="continuationSeparator" w:id="0">
    <w:p w:rsidR="000211DF" w:rsidRDefault="000211DF">
      <w:r>
        <w:continuationSeparator/>
      </w:r>
    </w:p>
  </w:footnote>
  <w:footnote w:id="1">
    <w:p w:rsidR="007F08D2" w:rsidRDefault="007F08D2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Massivholzplatte, Tischlerplatte, OSB, Spanplatte, …</w:t>
      </w:r>
    </w:p>
  </w:footnote>
  <w:footnote w:id="2">
    <w:p w:rsidR="007F08D2" w:rsidRDefault="007F08D2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Anderer Nachweis, falls kein Zertifikat vorhanden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C2" w:rsidRDefault="00C24F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C2" w:rsidRDefault="00C24F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8D2" w:rsidRDefault="007F08D2" w:rsidP="002E28B1">
    <w:pPr>
      <w:pStyle w:val="Kopfzeile"/>
      <w:jc w:val="right"/>
    </w:pPr>
    <w:r>
      <w:rPr>
        <w:noProof/>
      </w:rPr>
      <w:drawing>
        <wp:inline distT="0" distB="0" distL="0" distR="0" wp14:anchorId="29EA5C8A" wp14:editId="1EECE404">
          <wp:extent cx="878079" cy="611889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079" cy="611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+HP2T64wxFaFdtEP5Mv3l9Z8sUAHzFou9MIg/5GSzKzPxv5LRwTaPYoHLXSYjpSMaVvpZN0ICA5T3YAO9MCaJg==" w:salt="8+8yirXH9diYHRm2VncG9g=="/>
  <w:defaultTabStop w:val="567"/>
  <w:autoHyphenation/>
  <w:hyphenationZone w:val="425"/>
  <w:doNotHyphenateCaps/>
  <w:evenAndOddHeaders/>
  <w:drawingGridHorizontalSpacing w:val="120"/>
  <w:displayHorizontalDrawingGridEvery w:val="2"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898"/>
    <w:rsid w:val="000211DF"/>
    <w:rsid w:val="00100055"/>
    <w:rsid w:val="001111D9"/>
    <w:rsid w:val="001642FA"/>
    <w:rsid w:val="001B1EFC"/>
    <w:rsid w:val="001F3C7C"/>
    <w:rsid w:val="0020116D"/>
    <w:rsid w:val="002A34BF"/>
    <w:rsid w:val="002A5DF3"/>
    <w:rsid w:val="002E28B1"/>
    <w:rsid w:val="00365C3D"/>
    <w:rsid w:val="003A6AED"/>
    <w:rsid w:val="004652E1"/>
    <w:rsid w:val="00467C8A"/>
    <w:rsid w:val="00502276"/>
    <w:rsid w:val="0052001A"/>
    <w:rsid w:val="0054450A"/>
    <w:rsid w:val="00556168"/>
    <w:rsid w:val="00592898"/>
    <w:rsid w:val="005C5D39"/>
    <w:rsid w:val="005F5104"/>
    <w:rsid w:val="00607240"/>
    <w:rsid w:val="006552A4"/>
    <w:rsid w:val="00693272"/>
    <w:rsid w:val="006B6C4D"/>
    <w:rsid w:val="007626EB"/>
    <w:rsid w:val="007D1C7E"/>
    <w:rsid w:val="007E1AD9"/>
    <w:rsid w:val="007F08D2"/>
    <w:rsid w:val="00802A06"/>
    <w:rsid w:val="00817E73"/>
    <w:rsid w:val="00841234"/>
    <w:rsid w:val="00895892"/>
    <w:rsid w:val="0090177F"/>
    <w:rsid w:val="009154FA"/>
    <w:rsid w:val="009826A2"/>
    <w:rsid w:val="009C4F03"/>
    <w:rsid w:val="009D137D"/>
    <w:rsid w:val="00A45BA9"/>
    <w:rsid w:val="00A50131"/>
    <w:rsid w:val="00A52039"/>
    <w:rsid w:val="00A6568A"/>
    <w:rsid w:val="00AB7EDB"/>
    <w:rsid w:val="00AC183D"/>
    <w:rsid w:val="00B00791"/>
    <w:rsid w:val="00B337BE"/>
    <w:rsid w:val="00B428CC"/>
    <w:rsid w:val="00BB6958"/>
    <w:rsid w:val="00C24FC2"/>
    <w:rsid w:val="00C3240F"/>
    <w:rsid w:val="00C35083"/>
    <w:rsid w:val="00C402CA"/>
    <w:rsid w:val="00C85535"/>
    <w:rsid w:val="00CA6530"/>
    <w:rsid w:val="00D0148B"/>
    <w:rsid w:val="00D53334"/>
    <w:rsid w:val="00D925B1"/>
    <w:rsid w:val="00D9719F"/>
    <w:rsid w:val="00E34991"/>
    <w:rsid w:val="00E82135"/>
    <w:rsid w:val="00E86B48"/>
    <w:rsid w:val="00E9374A"/>
    <w:rsid w:val="00ED2351"/>
    <w:rsid w:val="00ED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42315C4"/>
  <w15:docId w15:val="{99787937-F966-4524-87F4-FD452120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669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669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669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669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669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6552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552A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16698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6698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6698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592898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rsid w:val="005F510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F5104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5F5104"/>
    <w:rPr>
      <w:rFonts w:cs="Times New Roman"/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552A4"/>
    <w:rPr>
      <w:rFonts w:cs="Times New Roman"/>
      <w:color w:val="808080"/>
    </w:rPr>
  </w:style>
  <w:style w:type="character" w:styleId="Kommentarzeichen">
    <w:name w:val="annotation reference"/>
    <w:basedOn w:val="Absatz-Standardschriftart"/>
    <w:uiPriority w:val="99"/>
    <w:semiHidden/>
    <w:rsid w:val="0069327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69327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9327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932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69327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EEB44-8260-4D61-BAE9-0720F60B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3</Pages>
  <Words>616</Words>
  <Characters>3887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 des Holzwerk-stoffs</vt:lpstr>
    </vt:vector>
  </TitlesOfParts>
  <Company>BAM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des Holzwerk-stoffs</dc:title>
  <dc:creator>M. Richter</dc:creator>
  <cp:lastModifiedBy>Reithel, Marina</cp:lastModifiedBy>
  <cp:revision>6</cp:revision>
  <cp:lastPrinted>2013-01-07T09:00:00Z</cp:lastPrinted>
  <dcterms:created xsi:type="dcterms:W3CDTF">2018-04-03T14:14:00Z</dcterms:created>
  <dcterms:modified xsi:type="dcterms:W3CDTF">2021-01-27T12:50:00Z</dcterms:modified>
</cp:coreProperties>
</file>